
<file path=[Content_Types].xml><?xml version="1.0" encoding="utf-8"?>
<Types xmlns="http://schemas.openxmlformats.org/package/2006/content-types">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5DB6F7" w14:textId="77777777" w:rsidR="000719BB" w:rsidRDefault="000719BB" w:rsidP="006C2343">
      <w:pPr>
        <w:pStyle w:val="Titul2"/>
      </w:pPr>
    </w:p>
    <w:p w14:paraId="35410217" w14:textId="77777777" w:rsidR="00826B7B" w:rsidRDefault="00826B7B" w:rsidP="006C2343">
      <w:pPr>
        <w:pStyle w:val="Titul2"/>
      </w:pPr>
    </w:p>
    <w:p w14:paraId="19FA01ED" w14:textId="77777777" w:rsidR="00685D86" w:rsidRPr="000719BB" w:rsidRDefault="00685D86" w:rsidP="006C2343">
      <w:pPr>
        <w:pStyle w:val="Titul2"/>
      </w:pPr>
    </w:p>
    <w:p w14:paraId="2728A536" w14:textId="77777777" w:rsidR="00AD0C7B" w:rsidRDefault="00685D86" w:rsidP="00685D86">
      <w:pPr>
        <w:pStyle w:val="Titul2"/>
      </w:pPr>
      <w:r w:rsidRPr="007B3558">
        <w:t>Příloha č. 3</w:t>
      </w:r>
      <w:r w:rsidR="00AC62F0" w:rsidRPr="007B3558">
        <w:t xml:space="preserve"> </w:t>
      </w:r>
      <w:r w:rsidRPr="007B3558">
        <w:t>c)</w:t>
      </w:r>
    </w:p>
    <w:p w14:paraId="5D56C05D" w14:textId="77777777" w:rsidR="003254A3" w:rsidRPr="00D00410" w:rsidRDefault="003254A3" w:rsidP="00D00410"/>
    <w:p w14:paraId="641E8F04" w14:textId="77777777" w:rsidR="00AD0C7B" w:rsidRDefault="00685D86" w:rsidP="006C2343">
      <w:pPr>
        <w:pStyle w:val="Titul1"/>
      </w:pPr>
      <w:r>
        <w:t xml:space="preserve">Zvláštní </w:t>
      </w:r>
      <w:r w:rsidR="00AD0C7B">
        <w:t>technické podmínky</w:t>
      </w:r>
    </w:p>
    <w:p w14:paraId="0361877D" w14:textId="77777777" w:rsidR="00AD0C7B" w:rsidRDefault="00AD0C7B" w:rsidP="00EB46E5">
      <w:pPr>
        <w:pStyle w:val="Titul2"/>
      </w:pPr>
    </w:p>
    <w:p w14:paraId="6F764B1E" w14:textId="77777777" w:rsidR="00EF1362" w:rsidRDefault="00685D86" w:rsidP="00EB46E5">
      <w:pPr>
        <w:pStyle w:val="Titul2"/>
      </w:pPr>
      <w:r>
        <w:t>Záměr projektu</w:t>
      </w:r>
    </w:p>
    <w:p w14:paraId="4F9783A0" w14:textId="6DDD40D1" w:rsidR="00EB46E5" w:rsidRDefault="00EF1362" w:rsidP="00EB46E5">
      <w:pPr>
        <w:pStyle w:val="Titul2"/>
      </w:pPr>
      <w:r>
        <w:t>Doprovodná dokumentace</w:t>
      </w:r>
    </w:p>
    <w:p w14:paraId="02A17A54" w14:textId="77777777" w:rsidR="00685D86" w:rsidRDefault="00685D86" w:rsidP="00EB46E5">
      <w:pPr>
        <w:pStyle w:val="Titul2"/>
      </w:pPr>
    </w:p>
    <w:sdt>
      <w:sdtPr>
        <w:rPr>
          <w:rStyle w:val="Nzevakce"/>
        </w:rPr>
        <w:alias w:val="Název akce - VYplnit pole - přenese se do zápatí"/>
        <w:tag w:val="Název akce"/>
        <w:id w:val="1889687308"/>
        <w:placeholder>
          <w:docPart w:val="D82CE62724DC4CFA97D4B51216F06BE5"/>
        </w:placeholder>
        <w:text/>
      </w:sdtPr>
      <w:sdtEndPr>
        <w:rPr>
          <w:rStyle w:val="Nzevakce"/>
        </w:rPr>
      </w:sdtEndPr>
      <w:sdtContent>
        <w:p w14:paraId="07DE9CE5" w14:textId="4CF82FEE" w:rsidR="00527CB2" w:rsidRDefault="00F368E1" w:rsidP="00527CB2">
          <w:pPr>
            <w:pStyle w:val="Tituldatum"/>
          </w:pPr>
          <w:r w:rsidRPr="00F368E1">
            <w:rPr>
              <w:rStyle w:val="Nzevakce"/>
            </w:rPr>
            <w:t>„Prostá elektrizace vč. ETCS trati Vsetín – Velké Karlovice“</w:t>
          </w:r>
        </w:p>
      </w:sdtContent>
    </w:sdt>
    <w:p w14:paraId="0235AF66" w14:textId="77777777" w:rsidR="00685D86" w:rsidRDefault="00685D86" w:rsidP="00EB46E5">
      <w:pPr>
        <w:pStyle w:val="Titul2"/>
      </w:pPr>
    </w:p>
    <w:p w14:paraId="60969AFC" w14:textId="77777777" w:rsidR="00826B7B" w:rsidRDefault="00826B7B" w:rsidP="006C2343">
      <w:pPr>
        <w:pStyle w:val="Titul2"/>
        <w:rPr>
          <w:highlight w:val="green"/>
        </w:rPr>
      </w:pPr>
    </w:p>
    <w:p w14:paraId="0CC49650" w14:textId="77777777" w:rsidR="003254A3" w:rsidRDefault="003254A3" w:rsidP="006C2343">
      <w:pPr>
        <w:pStyle w:val="Titul2"/>
        <w:rPr>
          <w:highlight w:val="green"/>
        </w:rPr>
      </w:pPr>
    </w:p>
    <w:p w14:paraId="6CC739B3" w14:textId="77777777" w:rsidR="003254A3" w:rsidRPr="006C2343" w:rsidRDefault="003254A3" w:rsidP="006C2343">
      <w:pPr>
        <w:pStyle w:val="Titul2"/>
        <w:rPr>
          <w:highlight w:val="green"/>
        </w:rPr>
      </w:pPr>
    </w:p>
    <w:p w14:paraId="31FD8289" w14:textId="77777777" w:rsidR="00826B7B" w:rsidRPr="006C2343" w:rsidRDefault="00826B7B" w:rsidP="006C2343">
      <w:pPr>
        <w:pStyle w:val="Titul2"/>
      </w:pPr>
    </w:p>
    <w:p w14:paraId="65859B02" w14:textId="77777777" w:rsidR="006C2343" w:rsidRPr="006C2343" w:rsidRDefault="006C2343" w:rsidP="006C2343">
      <w:pPr>
        <w:pStyle w:val="Titul2"/>
      </w:pPr>
    </w:p>
    <w:p w14:paraId="51988261" w14:textId="4CBCA09A" w:rsidR="00826B7B" w:rsidRPr="006C2343" w:rsidRDefault="006C2343" w:rsidP="006C2343">
      <w:pPr>
        <w:pStyle w:val="Tituldatum"/>
      </w:pPr>
      <w:r w:rsidRPr="006C2343">
        <w:t xml:space="preserve">Datum vydání: </w:t>
      </w:r>
      <w:r w:rsidRPr="006C2343">
        <w:tab/>
      </w:r>
      <w:r w:rsidR="00400346">
        <w:t>28.05.2025</w:t>
      </w:r>
    </w:p>
    <w:p w14:paraId="62CE973B" w14:textId="77777777" w:rsidR="00826B7B" w:rsidRDefault="00826B7B">
      <w:r>
        <w:br w:type="page"/>
      </w:r>
    </w:p>
    <w:p w14:paraId="33FB16EF" w14:textId="77777777" w:rsidR="00BD7E91" w:rsidRDefault="00BD7E91" w:rsidP="00CE1E25">
      <w:pPr>
        <w:pStyle w:val="Nadpisbezsl1-1zkl-text"/>
      </w:pPr>
      <w:r>
        <w:lastRenderedPageBreak/>
        <w:t>Obsah</w:t>
      </w:r>
    </w:p>
    <w:p w14:paraId="031602B3" w14:textId="7071C783" w:rsidR="00832141" w:rsidRDefault="00BD7E91">
      <w:pPr>
        <w:pStyle w:val="Obsah1"/>
        <w:rPr>
          <w:rFonts w:asciiTheme="minorHAnsi" w:eastAsiaTheme="minorEastAsia" w:hAnsiTheme="minorHAnsi"/>
          <w:b w:val="0"/>
          <w:caps w:val="0"/>
          <w:noProof/>
          <w:spacing w:val="0"/>
          <w:kern w:val="2"/>
          <w:sz w:val="24"/>
          <w:szCs w:val="24"/>
          <w:lang w:eastAsia="cs-CZ"/>
          <w14:ligatures w14:val="standardContextual"/>
        </w:rPr>
      </w:pPr>
      <w:r>
        <w:fldChar w:fldCharType="begin"/>
      </w:r>
      <w:r>
        <w:instrText xml:space="preserve"> TOC \o "1-2" \h \z \u </w:instrText>
      </w:r>
      <w:r>
        <w:fldChar w:fldCharType="separate"/>
      </w:r>
      <w:hyperlink w:anchor="_Toc199926248" w:history="1">
        <w:r w:rsidR="00832141" w:rsidRPr="00D0629B">
          <w:rPr>
            <w:rStyle w:val="Hypertextovodkaz"/>
          </w:rPr>
          <w:t>SEZNAM ZKRATEK</w:t>
        </w:r>
        <w:r w:rsidR="00832141">
          <w:rPr>
            <w:noProof/>
            <w:webHidden/>
          </w:rPr>
          <w:tab/>
        </w:r>
        <w:r w:rsidR="00832141">
          <w:rPr>
            <w:noProof/>
            <w:webHidden/>
          </w:rPr>
          <w:fldChar w:fldCharType="begin"/>
        </w:r>
        <w:r w:rsidR="00832141">
          <w:rPr>
            <w:noProof/>
            <w:webHidden/>
          </w:rPr>
          <w:instrText xml:space="preserve"> PAGEREF _Toc199926248 \h </w:instrText>
        </w:r>
        <w:r w:rsidR="00832141">
          <w:rPr>
            <w:noProof/>
            <w:webHidden/>
          </w:rPr>
        </w:r>
        <w:r w:rsidR="00832141">
          <w:rPr>
            <w:noProof/>
            <w:webHidden/>
          </w:rPr>
          <w:fldChar w:fldCharType="separate"/>
        </w:r>
        <w:r w:rsidR="00832141">
          <w:rPr>
            <w:noProof/>
            <w:webHidden/>
          </w:rPr>
          <w:t>2</w:t>
        </w:r>
        <w:r w:rsidR="00832141">
          <w:rPr>
            <w:noProof/>
            <w:webHidden/>
          </w:rPr>
          <w:fldChar w:fldCharType="end"/>
        </w:r>
      </w:hyperlink>
    </w:p>
    <w:p w14:paraId="7E722E71" w14:textId="76259063" w:rsidR="00832141" w:rsidRDefault="00832141">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99926249" w:history="1">
        <w:r w:rsidRPr="00D0629B">
          <w:rPr>
            <w:rStyle w:val="Hypertextovodkaz"/>
          </w:rPr>
          <w:t>1.</w:t>
        </w:r>
        <w:r>
          <w:rPr>
            <w:rFonts w:asciiTheme="minorHAnsi" w:eastAsiaTheme="minorEastAsia" w:hAnsiTheme="minorHAnsi"/>
            <w:b w:val="0"/>
            <w:caps w:val="0"/>
            <w:noProof/>
            <w:spacing w:val="0"/>
            <w:kern w:val="2"/>
            <w:sz w:val="24"/>
            <w:szCs w:val="24"/>
            <w:lang w:eastAsia="cs-CZ"/>
            <w14:ligatures w14:val="standardContextual"/>
          </w:rPr>
          <w:tab/>
        </w:r>
        <w:r w:rsidRPr="00D0629B">
          <w:rPr>
            <w:rStyle w:val="Hypertextovodkaz"/>
          </w:rPr>
          <w:t>SPECIFIKACE PŘEDMĚTU DÍLA</w:t>
        </w:r>
        <w:r>
          <w:rPr>
            <w:noProof/>
            <w:webHidden/>
          </w:rPr>
          <w:tab/>
        </w:r>
        <w:r>
          <w:rPr>
            <w:noProof/>
            <w:webHidden/>
          </w:rPr>
          <w:fldChar w:fldCharType="begin"/>
        </w:r>
        <w:r>
          <w:rPr>
            <w:noProof/>
            <w:webHidden/>
          </w:rPr>
          <w:instrText xml:space="preserve"> PAGEREF _Toc199926249 \h </w:instrText>
        </w:r>
        <w:r>
          <w:rPr>
            <w:noProof/>
            <w:webHidden/>
          </w:rPr>
        </w:r>
        <w:r>
          <w:rPr>
            <w:noProof/>
            <w:webHidden/>
          </w:rPr>
          <w:fldChar w:fldCharType="separate"/>
        </w:r>
        <w:r>
          <w:rPr>
            <w:noProof/>
            <w:webHidden/>
          </w:rPr>
          <w:t>3</w:t>
        </w:r>
        <w:r>
          <w:rPr>
            <w:noProof/>
            <w:webHidden/>
          </w:rPr>
          <w:fldChar w:fldCharType="end"/>
        </w:r>
      </w:hyperlink>
    </w:p>
    <w:p w14:paraId="7D6CA5B4" w14:textId="13092697" w:rsidR="00832141" w:rsidRDefault="00832141">
      <w:pPr>
        <w:pStyle w:val="Obsah2"/>
        <w:rPr>
          <w:rFonts w:asciiTheme="minorHAnsi" w:eastAsiaTheme="minorEastAsia" w:hAnsiTheme="minorHAnsi"/>
          <w:noProof/>
          <w:spacing w:val="0"/>
          <w:kern w:val="2"/>
          <w:sz w:val="24"/>
          <w:szCs w:val="24"/>
          <w:lang w:eastAsia="cs-CZ"/>
          <w14:ligatures w14:val="standardContextual"/>
        </w:rPr>
      </w:pPr>
      <w:hyperlink w:anchor="_Toc199926250" w:history="1">
        <w:r w:rsidRPr="00D0629B">
          <w:rPr>
            <w:rStyle w:val="Hypertextovodkaz"/>
          </w:rPr>
          <w:t>1.1</w:t>
        </w:r>
        <w:r>
          <w:rPr>
            <w:rFonts w:asciiTheme="minorHAnsi" w:eastAsiaTheme="minorEastAsia" w:hAnsiTheme="minorHAnsi"/>
            <w:noProof/>
            <w:spacing w:val="0"/>
            <w:kern w:val="2"/>
            <w:sz w:val="24"/>
            <w:szCs w:val="24"/>
            <w:lang w:eastAsia="cs-CZ"/>
            <w14:ligatures w14:val="standardContextual"/>
          </w:rPr>
          <w:tab/>
        </w:r>
        <w:r w:rsidRPr="00D0629B">
          <w:rPr>
            <w:rStyle w:val="Hypertextovodkaz"/>
          </w:rPr>
          <w:t>Předmět díla</w:t>
        </w:r>
        <w:r>
          <w:rPr>
            <w:noProof/>
            <w:webHidden/>
          </w:rPr>
          <w:tab/>
        </w:r>
        <w:r>
          <w:rPr>
            <w:noProof/>
            <w:webHidden/>
          </w:rPr>
          <w:fldChar w:fldCharType="begin"/>
        </w:r>
        <w:r>
          <w:rPr>
            <w:noProof/>
            <w:webHidden/>
          </w:rPr>
          <w:instrText xml:space="preserve"> PAGEREF _Toc199926250 \h </w:instrText>
        </w:r>
        <w:r>
          <w:rPr>
            <w:noProof/>
            <w:webHidden/>
          </w:rPr>
        </w:r>
        <w:r>
          <w:rPr>
            <w:noProof/>
            <w:webHidden/>
          </w:rPr>
          <w:fldChar w:fldCharType="separate"/>
        </w:r>
        <w:r>
          <w:rPr>
            <w:noProof/>
            <w:webHidden/>
          </w:rPr>
          <w:t>3</w:t>
        </w:r>
        <w:r>
          <w:rPr>
            <w:noProof/>
            <w:webHidden/>
          </w:rPr>
          <w:fldChar w:fldCharType="end"/>
        </w:r>
      </w:hyperlink>
    </w:p>
    <w:p w14:paraId="4C1DD683" w14:textId="14CC63FD" w:rsidR="00832141" w:rsidRDefault="00832141">
      <w:pPr>
        <w:pStyle w:val="Obsah2"/>
        <w:rPr>
          <w:rFonts w:asciiTheme="minorHAnsi" w:eastAsiaTheme="minorEastAsia" w:hAnsiTheme="minorHAnsi"/>
          <w:noProof/>
          <w:spacing w:val="0"/>
          <w:kern w:val="2"/>
          <w:sz w:val="24"/>
          <w:szCs w:val="24"/>
          <w:lang w:eastAsia="cs-CZ"/>
          <w14:ligatures w14:val="standardContextual"/>
        </w:rPr>
      </w:pPr>
      <w:hyperlink w:anchor="_Toc199926251" w:history="1">
        <w:r w:rsidRPr="00D0629B">
          <w:rPr>
            <w:rStyle w:val="Hypertextovodkaz"/>
          </w:rPr>
          <w:t>1.2</w:t>
        </w:r>
        <w:r>
          <w:rPr>
            <w:rFonts w:asciiTheme="minorHAnsi" w:eastAsiaTheme="minorEastAsia" w:hAnsiTheme="minorHAnsi"/>
            <w:noProof/>
            <w:spacing w:val="0"/>
            <w:kern w:val="2"/>
            <w:sz w:val="24"/>
            <w:szCs w:val="24"/>
            <w:lang w:eastAsia="cs-CZ"/>
            <w14:ligatures w14:val="standardContextual"/>
          </w:rPr>
          <w:tab/>
        </w:r>
        <w:r w:rsidRPr="00D0629B">
          <w:rPr>
            <w:rStyle w:val="Hypertextovodkaz"/>
          </w:rPr>
          <w:t>Hlavní cíle stavby</w:t>
        </w:r>
        <w:r>
          <w:rPr>
            <w:noProof/>
            <w:webHidden/>
          </w:rPr>
          <w:tab/>
        </w:r>
        <w:r>
          <w:rPr>
            <w:noProof/>
            <w:webHidden/>
          </w:rPr>
          <w:fldChar w:fldCharType="begin"/>
        </w:r>
        <w:r>
          <w:rPr>
            <w:noProof/>
            <w:webHidden/>
          </w:rPr>
          <w:instrText xml:space="preserve"> PAGEREF _Toc199926251 \h </w:instrText>
        </w:r>
        <w:r>
          <w:rPr>
            <w:noProof/>
            <w:webHidden/>
          </w:rPr>
        </w:r>
        <w:r>
          <w:rPr>
            <w:noProof/>
            <w:webHidden/>
          </w:rPr>
          <w:fldChar w:fldCharType="separate"/>
        </w:r>
        <w:r>
          <w:rPr>
            <w:noProof/>
            <w:webHidden/>
          </w:rPr>
          <w:t>3</w:t>
        </w:r>
        <w:r>
          <w:rPr>
            <w:noProof/>
            <w:webHidden/>
          </w:rPr>
          <w:fldChar w:fldCharType="end"/>
        </w:r>
      </w:hyperlink>
    </w:p>
    <w:p w14:paraId="2FBB3DA0" w14:textId="6F77D0AE" w:rsidR="00832141" w:rsidRDefault="00832141">
      <w:pPr>
        <w:pStyle w:val="Obsah2"/>
        <w:rPr>
          <w:rFonts w:asciiTheme="minorHAnsi" w:eastAsiaTheme="minorEastAsia" w:hAnsiTheme="minorHAnsi"/>
          <w:noProof/>
          <w:spacing w:val="0"/>
          <w:kern w:val="2"/>
          <w:sz w:val="24"/>
          <w:szCs w:val="24"/>
          <w:lang w:eastAsia="cs-CZ"/>
          <w14:ligatures w14:val="standardContextual"/>
        </w:rPr>
      </w:pPr>
      <w:hyperlink w:anchor="_Toc199926252" w:history="1">
        <w:r w:rsidRPr="00D0629B">
          <w:rPr>
            <w:rStyle w:val="Hypertextovodkaz"/>
          </w:rPr>
          <w:t>1.3</w:t>
        </w:r>
        <w:r>
          <w:rPr>
            <w:rFonts w:asciiTheme="minorHAnsi" w:eastAsiaTheme="minorEastAsia" w:hAnsiTheme="minorHAnsi"/>
            <w:noProof/>
            <w:spacing w:val="0"/>
            <w:kern w:val="2"/>
            <w:sz w:val="24"/>
            <w:szCs w:val="24"/>
            <w:lang w:eastAsia="cs-CZ"/>
            <w14:ligatures w14:val="standardContextual"/>
          </w:rPr>
          <w:tab/>
        </w:r>
        <w:r w:rsidRPr="00D0629B">
          <w:rPr>
            <w:rStyle w:val="Hypertextovodkaz"/>
          </w:rPr>
          <w:t>Umístění stavby, základní charakteristika trati (objektu, zařízení)</w:t>
        </w:r>
        <w:r>
          <w:rPr>
            <w:noProof/>
            <w:webHidden/>
          </w:rPr>
          <w:tab/>
        </w:r>
        <w:r>
          <w:rPr>
            <w:noProof/>
            <w:webHidden/>
          </w:rPr>
          <w:fldChar w:fldCharType="begin"/>
        </w:r>
        <w:r>
          <w:rPr>
            <w:noProof/>
            <w:webHidden/>
          </w:rPr>
          <w:instrText xml:space="preserve"> PAGEREF _Toc199926252 \h </w:instrText>
        </w:r>
        <w:r>
          <w:rPr>
            <w:noProof/>
            <w:webHidden/>
          </w:rPr>
        </w:r>
        <w:r>
          <w:rPr>
            <w:noProof/>
            <w:webHidden/>
          </w:rPr>
          <w:fldChar w:fldCharType="separate"/>
        </w:r>
        <w:r>
          <w:rPr>
            <w:noProof/>
            <w:webHidden/>
          </w:rPr>
          <w:t>3</w:t>
        </w:r>
        <w:r>
          <w:rPr>
            <w:noProof/>
            <w:webHidden/>
          </w:rPr>
          <w:fldChar w:fldCharType="end"/>
        </w:r>
      </w:hyperlink>
    </w:p>
    <w:p w14:paraId="3D37FB64" w14:textId="76B2E3D7" w:rsidR="00832141" w:rsidRDefault="00832141">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99926253" w:history="1">
        <w:r w:rsidRPr="00D0629B">
          <w:rPr>
            <w:rStyle w:val="Hypertextovodkaz"/>
          </w:rPr>
          <w:t>2.</w:t>
        </w:r>
        <w:r>
          <w:rPr>
            <w:rFonts w:asciiTheme="minorHAnsi" w:eastAsiaTheme="minorEastAsia" w:hAnsiTheme="minorHAnsi"/>
            <w:b w:val="0"/>
            <w:caps w:val="0"/>
            <w:noProof/>
            <w:spacing w:val="0"/>
            <w:kern w:val="2"/>
            <w:sz w:val="24"/>
            <w:szCs w:val="24"/>
            <w:lang w:eastAsia="cs-CZ"/>
            <w14:ligatures w14:val="standardContextual"/>
          </w:rPr>
          <w:tab/>
        </w:r>
        <w:r w:rsidRPr="00D0629B">
          <w:rPr>
            <w:rStyle w:val="Hypertextovodkaz"/>
          </w:rPr>
          <w:t>PŘEHLED VÝCHOZÍCH PODKLADŮ</w:t>
        </w:r>
        <w:r>
          <w:rPr>
            <w:noProof/>
            <w:webHidden/>
          </w:rPr>
          <w:tab/>
        </w:r>
        <w:r>
          <w:rPr>
            <w:noProof/>
            <w:webHidden/>
          </w:rPr>
          <w:fldChar w:fldCharType="begin"/>
        </w:r>
        <w:r>
          <w:rPr>
            <w:noProof/>
            <w:webHidden/>
          </w:rPr>
          <w:instrText xml:space="preserve"> PAGEREF _Toc199926253 \h </w:instrText>
        </w:r>
        <w:r>
          <w:rPr>
            <w:noProof/>
            <w:webHidden/>
          </w:rPr>
        </w:r>
        <w:r>
          <w:rPr>
            <w:noProof/>
            <w:webHidden/>
          </w:rPr>
          <w:fldChar w:fldCharType="separate"/>
        </w:r>
        <w:r>
          <w:rPr>
            <w:noProof/>
            <w:webHidden/>
          </w:rPr>
          <w:t>5</w:t>
        </w:r>
        <w:r>
          <w:rPr>
            <w:noProof/>
            <w:webHidden/>
          </w:rPr>
          <w:fldChar w:fldCharType="end"/>
        </w:r>
      </w:hyperlink>
    </w:p>
    <w:p w14:paraId="27B4041F" w14:textId="7374D09B" w:rsidR="00832141" w:rsidRDefault="00832141">
      <w:pPr>
        <w:pStyle w:val="Obsah2"/>
        <w:rPr>
          <w:rFonts w:asciiTheme="minorHAnsi" w:eastAsiaTheme="minorEastAsia" w:hAnsiTheme="minorHAnsi"/>
          <w:noProof/>
          <w:spacing w:val="0"/>
          <w:kern w:val="2"/>
          <w:sz w:val="24"/>
          <w:szCs w:val="24"/>
          <w:lang w:eastAsia="cs-CZ"/>
          <w14:ligatures w14:val="standardContextual"/>
        </w:rPr>
      </w:pPr>
      <w:hyperlink w:anchor="_Toc199926254" w:history="1">
        <w:r w:rsidRPr="00D0629B">
          <w:rPr>
            <w:rStyle w:val="Hypertextovodkaz"/>
          </w:rPr>
          <w:t>2.1</w:t>
        </w:r>
        <w:r>
          <w:rPr>
            <w:rFonts w:asciiTheme="minorHAnsi" w:eastAsiaTheme="minorEastAsia" w:hAnsiTheme="minorHAnsi"/>
            <w:noProof/>
            <w:spacing w:val="0"/>
            <w:kern w:val="2"/>
            <w:sz w:val="24"/>
            <w:szCs w:val="24"/>
            <w:lang w:eastAsia="cs-CZ"/>
            <w14:ligatures w14:val="standardContextual"/>
          </w:rPr>
          <w:tab/>
        </w:r>
        <w:r w:rsidRPr="00D0629B">
          <w:rPr>
            <w:rStyle w:val="Hypertextovodkaz"/>
          </w:rPr>
          <w:t>Podklady a dokumentace</w:t>
        </w:r>
        <w:r>
          <w:rPr>
            <w:noProof/>
            <w:webHidden/>
          </w:rPr>
          <w:tab/>
        </w:r>
        <w:r>
          <w:rPr>
            <w:noProof/>
            <w:webHidden/>
          </w:rPr>
          <w:fldChar w:fldCharType="begin"/>
        </w:r>
        <w:r>
          <w:rPr>
            <w:noProof/>
            <w:webHidden/>
          </w:rPr>
          <w:instrText xml:space="preserve"> PAGEREF _Toc199926254 \h </w:instrText>
        </w:r>
        <w:r>
          <w:rPr>
            <w:noProof/>
            <w:webHidden/>
          </w:rPr>
        </w:r>
        <w:r>
          <w:rPr>
            <w:noProof/>
            <w:webHidden/>
          </w:rPr>
          <w:fldChar w:fldCharType="separate"/>
        </w:r>
        <w:r>
          <w:rPr>
            <w:noProof/>
            <w:webHidden/>
          </w:rPr>
          <w:t>5</w:t>
        </w:r>
        <w:r>
          <w:rPr>
            <w:noProof/>
            <w:webHidden/>
          </w:rPr>
          <w:fldChar w:fldCharType="end"/>
        </w:r>
      </w:hyperlink>
    </w:p>
    <w:p w14:paraId="400ED61B" w14:textId="7A7BC90C" w:rsidR="00832141" w:rsidRDefault="00832141">
      <w:pPr>
        <w:pStyle w:val="Obsah2"/>
        <w:rPr>
          <w:rFonts w:asciiTheme="minorHAnsi" w:eastAsiaTheme="minorEastAsia" w:hAnsiTheme="minorHAnsi"/>
          <w:noProof/>
          <w:spacing w:val="0"/>
          <w:kern w:val="2"/>
          <w:sz w:val="24"/>
          <w:szCs w:val="24"/>
          <w:lang w:eastAsia="cs-CZ"/>
          <w14:ligatures w14:val="standardContextual"/>
        </w:rPr>
      </w:pPr>
      <w:hyperlink w:anchor="_Toc199926255" w:history="1">
        <w:r w:rsidRPr="00D0629B">
          <w:rPr>
            <w:rStyle w:val="Hypertextovodkaz"/>
          </w:rPr>
          <w:t>2.2</w:t>
        </w:r>
        <w:r>
          <w:rPr>
            <w:rFonts w:asciiTheme="minorHAnsi" w:eastAsiaTheme="minorEastAsia" w:hAnsiTheme="minorHAnsi"/>
            <w:noProof/>
            <w:spacing w:val="0"/>
            <w:kern w:val="2"/>
            <w:sz w:val="24"/>
            <w:szCs w:val="24"/>
            <w:lang w:eastAsia="cs-CZ"/>
            <w14:ligatures w14:val="standardContextual"/>
          </w:rPr>
          <w:tab/>
        </w:r>
        <w:r w:rsidRPr="00D0629B">
          <w:rPr>
            <w:rStyle w:val="Hypertextovodkaz"/>
          </w:rPr>
          <w:t>Související podklady a dokumentace</w:t>
        </w:r>
        <w:r>
          <w:rPr>
            <w:noProof/>
            <w:webHidden/>
          </w:rPr>
          <w:tab/>
        </w:r>
        <w:r>
          <w:rPr>
            <w:noProof/>
            <w:webHidden/>
          </w:rPr>
          <w:fldChar w:fldCharType="begin"/>
        </w:r>
        <w:r>
          <w:rPr>
            <w:noProof/>
            <w:webHidden/>
          </w:rPr>
          <w:instrText xml:space="preserve"> PAGEREF _Toc199926255 \h </w:instrText>
        </w:r>
        <w:r>
          <w:rPr>
            <w:noProof/>
            <w:webHidden/>
          </w:rPr>
        </w:r>
        <w:r>
          <w:rPr>
            <w:noProof/>
            <w:webHidden/>
          </w:rPr>
          <w:fldChar w:fldCharType="separate"/>
        </w:r>
        <w:r>
          <w:rPr>
            <w:noProof/>
            <w:webHidden/>
          </w:rPr>
          <w:t>5</w:t>
        </w:r>
        <w:r>
          <w:rPr>
            <w:noProof/>
            <w:webHidden/>
          </w:rPr>
          <w:fldChar w:fldCharType="end"/>
        </w:r>
      </w:hyperlink>
    </w:p>
    <w:p w14:paraId="1438902B" w14:textId="335F9937" w:rsidR="00832141" w:rsidRDefault="00832141">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99926256" w:history="1">
        <w:r w:rsidRPr="00D0629B">
          <w:rPr>
            <w:rStyle w:val="Hypertextovodkaz"/>
          </w:rPr>
          <w:t>3.</w:t>
        </w:r>
        <w:r>
          <w:rPr>
            <w:rFonts w:asciiTheme="minorHAnsi" w:eastAsiaTheme="minorEastAsia" w:hAnsiTheme="minorHAnsi"/>
            <w:b w:val="0"/>
            <w:caps w:val="0"/>
            <w:noProof/>
            <w:spacing w:val="0"/>
            <w:kern w:val="2"/>
            <w:sz w:val="24"/>
            <w:szCs w:val="24"/>
            <w:lang w:eastAsia="cs-CZ"/>
            <w14:ligatures w14:val="standardContextual"/>
          </w:rPr>
          <w:tab/>
        </w:r>
        <w:r w:rsidRPr="00D0629B">
          <w:rPr>
            <w:rStyle w:val="Hypertextovodkaz"/>
          </w:rPr>
          <w:t>KOORDINACE S JINÝMI STAVBAMI A DOKUMENTY</w:t>
        </w:r>
        <w:r>
          <w:rPr>
            <w:noProof/>
            <w:webHidden/>
          </w:rPr>
          <w:tab/>
        </w:r>
        <w:r>
          <w:rPr>
            <w:noProof/>
            <w:webHidden/>
          </w:rPr>
          <w:fldChar w:fldCharType="begin"/>
        </w:r>
        <w:r>
          <w:rPr>
            <w:noProof/>
            <w:webHidden/>
          </w:rPr>
          <w:instrText xml:space="preserve"> PAGEREF _Toc199926256 \h </w:instrText>
        </w:r>
        <w:r>
          <w:rPr>
            <w:noProof/>
            <w:webHidden/>
          </w:rPr>
        </w:r>
        <w:r>
          <w:rPr>
            <w:noProof/>
            <w:webHidden/>
          </w:rPr>
          <w:fldChar w:fldCharType="separate"/>
        </w:r>
        <w:r>
          <w:rPr>
            <w:noProof/>
            <w:webHidden/>
          </w:rPr>
          <w:t>5</w:t>
        </w:r>
        <w:r>
          <w:rPr>
            <w:noProof/>
            <w:webHidden/>
          </w:rPr>
          <w:fldChar w:fldCharType="end"/>
        </w:r>
      </w:hyperlink>
    </w:p>
    <w:p w14:paraId="58FF8A9A" w14:textId="193C5D17" w:rsidR="00832141" w:rsidRDefault="00832141">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99926257" w:history="1">
        <w:r w:rsidRPr="00D0629B">
          <w:rPr>
            <w:rStyle w:val="Hypertextovodkaz"/>
          </w:rPr>
          <w:t>4.</w:t>
        </w:r>
        <w:r>
          <w:rPr>
            <w:rFonts w:asciiTheme="minorHAnsi" w:eastAsiaTheme="minorEastAsia" w:hAnsiTheme="minorHAnsi"/>
            <w:b w:val="0"/>
            <w:caps w:val="0"/>
            <w:noProof/>
            <w:spacing w:val="0"/>
            <w:kern w:val="2"/>
            <w:sz w:val="24"/>
            <w:szCs w:val="24"/>
            <w:lang w:eastAsia="cs-CZ"/>
            <w14:ligatures w14:val="standardContextual"/>
          </w:rPr>
          <w:tab/>
        </w:r>
        <w:r w:rsidRPr="00D0629B">
          <w:rPr>
            <w:rStyle w:val="Hypertextovodkaz"/>
          </w:rPr>
          <w:t>POŽADAVKY NA TECHNICKÉ ŘEŠENÍ A PROVEDENÍ DÍLA</w:t>
        </w:r>
        <w:r>
          <w:rPr>
            <w:noProof/>
            <w:webHidden/>
          </w:rPr>
          <w:tab/>
        </w:r>
        <w:r>
          <w:rPr>
            <w:noProof/>
            <w:webHidden/>
          </w:rPr>
          <w:fldChar w:fldCharType="begin"/>
        </w:r>
        <w:r>
          <w:rPr>
            <w:noProof/>
            <w:webHidden/>
          </w:rPr>
          <w:instrText xml:space="preserve"> PAGEREF _Toc199926257 \h </w:instrText>
        </w:r>
        <w:r>
          <w:rPr>
            <w:noProof/>
            <w:webHidden/>
          </w:rPr>
        </w:r>
        <w:r>
          <w:rPr>
            <w:noProof/>
            <w:webHidden/>
          </w:rPr>
          <w:fldChar w:fldCharType="separate"/>
        </w:r>
        <w:r>
          <w:rPr>
            <w:noProof/>
            <w:webHidden/>
          </w:rPr>
          <w:t>6</w:t>
        </w:r>
        <w:r>
          <w:rPr>
            <w:noProof/>
            <w:webHidden/>
          </w:rPr>
          <w:fldChar w:fldCharType="end"/>
        </w:r>
      </w:hyperlink>
    </w:p>
    <w:p w14:paraId="5E750CA3" w14:textId="53BC8349" w:rsidR="00832141" w:rsidRDefault="00832141">
      <w:pPr>
        <w:pStyle w:val="Obsah2"/>
        <w:rPr>
          <w:rFonts w:asciiTheme="minorHAnsi" w:eastAsiaTheme="minorEastAsia" w:hAnsiTheme="minorHAnsi"/>
          <w:noProof/>
          <w:spacing w:val="0"/>
          <w:kern w:val="2"/>
          <w:sz w:val="24"/>
          <w:szCs w:val="24"/>
          <w:lang w:eastAsia="cs-CZ"/>
          <w14:ligatures w14:val="standardContextual"/>
        </w:rPr>
      </w:pPr>
      <w:hyperlink w:anchor="_Toc199926258" w:history="1">
        <w:r w:rsidRPr="00D0629B">
          <w:rPr>
            <w:rStyle w:val="Hypertextovodkaz"/>
          </w:rPr>
          <w:t>4.1</w:t>
        </w:r>
        <w:r>
          <w:rPr>
            <w:rFonts w:asciiTheme="minorHAnsi" w:eastAsiaTheme="minorEastAsia" w:hAnsiTheme="minorHAnsi"/>
            <w:noProof/>
            <w:spacing w:val="0"/>
            <w:kern w:val="2"/>
            <w:sz w:val="24"/>
            <w:szCs w:val="24"/>
            <w:lang w:eastAsia="cs-CZ"/>
            <w14:ligatures w14:val="standardContextual"/>
          </w:rPr>
          <w:tab/>
        </w:r>
        <w:r w:rsidRPr="00D0629B">
          <w:rPr>
            <w:rStyle w:val="Hypertextovodkaz"/>
          </w:rPr>
          <w:t>Všeobecně</w:t>
        </w:r>
        <w:r>
          <w:rPr>
            <w:noProof/>
            <w:webHidden/>
          </w:rPr>
          <w:tab/>
        </w:r>
        <w:r>
          <w:rPr>
            <w:noProof/>
            <w:webHidden/>
          </w:rPr>
          <w:fldChar w:fldCharType="begin"/>
        </w:r>
        <w:r>
          <w:rPr>
            <w:noProof/>
            <w:webHidden/>
          </w:rPr>
          <w:instrText xml:space="preserve"> PAGEREF _Toc199926258 \h </w:instrText>
        </w:r>
        <w:r>
          <w:rPr>
            <w:noProof/>
            <w:webHidden/>
          </w:rPr>
        </w:r>
        <w:r>
          <w:rPr>
            <w:noProof/>
            <w:webHidden/>
          </w:rPr>
          <w:fldChar w:fldCharType="separate"/>
        </w:r>
        <w:r>
          <w:rPr>
            <w:noProof/>
            <w:webHidden/>
          </w:rPr>
          <w:t>6</w:t>
        </w:r>
        <w:r>
          <w:rPr>
            <w:noProof/>
            <w:webHidden/>
          </w:rPr>
          <w:fldChar w:fldCharType="end"/>
        </w:r>
      </w:hyperlink>
    </w:p>
    <w:p w14:paraId="4B72A91F" w14:textId="2E2093A4" w:rsidR="00832141" w:rsidRDefault="00832141">
      <w:pPr>
        <w:pStyle w:val="Obsah2"/>
        <w:rPr>
          <w:rFonts w:asciiTheme="minorHAnsi" w:eastAsiaTheme="minorEastAsia" w:hAnsiTheme="minorHAnsi"/>
          <w:noProof/>
          <w:spacing w:val="0"/>
          <w:kern w:val="2"/>
          <w:sz w:val="24"/>
          <w:szCs w:val="24"/>
          <w:lang w:eastAsia="cs-CZ"/>
          <w14:ligatures w14:val="standardContextual"/>
        </w:rPr>
      </w:pPr>
      <w:hyperlink w:anchor="_Toc199926259" w:history="1">
        <w:r w:rsidRPr="00D0629B">
          <w:rPr>
            <w:rStyle w:val="Hypertextovodkaz"/>
          </w:rPr>
          <w:t>4.2</w:t>
        </w:r>
        <w:r>
          <w:rPr>
            <w:rFonts w:asciiTheme="minorHAnsi" w:eastAsiaTheme="minorEastAsia" w:hAnsiTheme="minorHAnsi"/>
            <w:noProof/>
            <w:spacing w:val="0"/>
            <w:kern w:val="2"/>
            <w:sz w:val="24"/>
            <w:szCs w:val="24"/>
            <w:lang w:eastAsia="cs-CZ"/>
            <w14:ligatures w14:val="standardContextual"/>
          </w:rPr>
          <w:tab/>
        </w:r>
        <w:r w:rsidRPr="00D0629B">
          <w:rPr>
            <w:rStyle w:val="Hypertextovodkaz"/>
          </w:rPr>
          <w:t>Dopravní technologie</w:t>
        </w:r>
        <w:r>
          <w:rPr>
            <w:noProof/>
            <w:webHidden/>
          </w:rPr>
          <w:tab/>
        </w:r>
        <w:r>
          <w:rPr>
            <w:noProof/>
            <w:webHidden/>
          </w:rPr>
          <w:fldChar w:fldCharType="begin"/>
        </w:r>
        <w:r>
          <w:rPr>
            <w:noProof/>
            <w:webHidden/>
          </w:rPr>
          <w:instrText xml:space="preserve"> PAGEREF _Toc199926259 \h </w:instrText>
        </w:r>
        <w:r>
          <w:rPr>
            <w:noProof/>
            <w:webHidden/>
          </w:rPr>
        </w:r>
        <w:r>
          <w:rPr>
            <w:noProof/>
            <w:webHidden/>
          </w:rPr>
          <w:fldChar w:fldCharType="separate"/>
        </w:r>
        <w:r>
          <w:rPr>
            <w:noProof/>
            <w:webHidden/>
          </w:rPr>
          <w:t>7</w:t>
        </w:r>
        <w:r>
          <w:rPr>
            <w:noProof/>
            <w:webHidden/>
          </w:rPr>
          <w:fldChar w:fldCharType="end"/>
        </w:r>
      </w:hyperlink>
    </w:p>
    <w:p w14:paraId="08CEF749" w14:textId="5EAB6ECD" w:rsidR="00832141" w:rsidRDefault="00832141">
      <w:pPr>
        <w:pStyle w:val="Obsah2"/>
        <w:rPr>
          <w:rFonts w:asciiTheme="minorHAnsi" w:eastAsiaTheme="minorEastAsia" w:hAnsiTheme="minorHAnsi"/>
          <w:noProof/>
          <w:spacing w:val="0"/>
          <w:kern w:val="2"/>
          <w:sz w:val="24"/>
          <w:szCs w:val="24"/>
          <w:lang w:eastAsia="cs-CZ"/>
          <w14:ligatures w14:val="standardContextual"/>
        </w:rPr>
      </w:pPr>
      <w:hyperlink w:anchor="_Toc199926260" w:history="1">
        <w:r w:rsidRPr="00D0629B">
          <w:rPr>
            <w:rStyle w:val="Hypertextovodkaz"/>
          </w:rPr>
          <w:t>4.3</w:t>
        </w:r>
        <w:r>
          <w:rPr>
            <w:rFonts w:asciiTheme="minorHAnsi" w:eastAsiaTheme="minorEastAsia" w:hAnsiTheme="minorHAnsi"/>
            <w:noProof/>
            <w:spacing w:val="0"/>
            <w:kern w:val="2"/>
            <w:sz w:val="24"/>
            <w:szCs w:val="24"/>
            <w:lang w:eastAsia="cs-CZ"/>
            <w14:ligatures w14:val="standardContextual"/>
          </w:rPr>
          <w:tab/>
        </w:r>
        <w:r w:rsidRPr="00D0629B">
          <w:rPr>
            <w:rStyle w:val="Hypertextovodkaz"/>
          </w:rPr>
          <w:t>Organizace výstavby</w:t>
        </w:r>
        <w:r>
          <w:rPr>
            <w:noProof/>
            <w:webHidden/>
          </w:rPr>
          <w:tab/>
        </w:r>
        <w:r>
          <w:rPr>
            <w:noProof/>
            <w:webHidden/>
          </w:rPr>
          <w:fldChar w:fldCharType="begin"/>
        </w:r>
        <w:r>
          <w:rPr>
            <w:noProof/>
            <w:webHidden/>
          </w:rPr>
          <w:instrText xml:space="preserve"> PAGEREF _Toc199926260 \h </w:instrText>
        </w:r>
        <w:r>
          <w:rPr>
            <w:noProof/>
            <w:webHidden/>
          </w:rPr>
        </w:r>
        <w:r>
          <w:rPr>
            <w:noProof/>
            <w:webHidden/>
          </w:rPr>
          <w:fldChar w:fldCharType="separate"/>
        </w:r>
        <w:r>
          <w:rPr>
            <w:noProof/>
            <w:webHidden/>
          </w:rPr>
          <w:t>8</w:t>
        </w:r>
        <w:r>
          <w:rPr>
            <w:noProof/>
            <w:webHidden/>
          </w:rPr>
          <w:fldChar w:fldCharType="end"/>
        </w:r>
      </w:hyperlink>
    </w:p>
    <w:p w14:paraId="06F16A03" w14:textId="08A51229" w:rsidR="00832141" w:rsidRDefault="00832141">
      <w:pPr>
        <w:pStyle w:val="Obsah2"/>
        <w:rPr>
          <w:rFonts w:asciiTheme="minorHAnsi" w:eastAsiaTheme="minorEastAsia" w:hAnsiTheme="minorHAnsi"/>
          <w:noProof/>
          <w:spacing w:val="0"/>
          <w:kern w:val="2"/>
          <w:sz w:val="24"/>
          <w:szCs w:val="24"/>
          <w:lang w:eastAsia="cs-CZ"/>
          <w14:ligatures w14:val="standardContextual"/>
        </w:rPr>
      </w:pPr>
      <w:hyperlink w:anchor="_Toc199926261" w:history="1">
        <w:r w:rsidRPr="00D0629B">
          <w:rPr>
            <w:rStyle w:val="Hypertextovodkaz"/>
          </w:rPr>
          <w:t>4.4</w:t>
        </w:r>
        <w:r>
          <w:rPr>
            <w:rFonts w:asciiTheme="minorHAnsi" w:eastAsiaTheme="minorEastAsia" w:hAnsiTheme="minorHAnsi"/>
            <w:noProof/>
            <w:spacing w:val="0"/>
            <w:kern w:val="2"/>
            <w:sz w:val="24"/>
            <w:szCs w:val="24"/>
            <w:lang w:eastAsia="cs-CZ"/>
            <w14:ligatures w14:val="standardContextual"/>
          </w:rPr>
          <w:tab/>
        </w:r>
        <w:r w:rsidRPr="00D0629B">
          <w:rPr>
            <w:rStyle w:val="Hypertextovodkaz"/>
          </w:rPr>
          <w:t>Zabezpečovací zařízení</w:t>
        </w:r>
        <w:r>
          <w:rPr>
            <w:noProof/>
            <w:webHidden/>
          </w:rPr>
          <w:tab/>
        </w:r>
        <w:r>
          <w:rPr>
            <w:noProof/>
            <w:webHidden/>
          </w:rPr>
          <w:fldChar w:fldCharType="begin"/>
        </w:r>
        <w:r>
          <w:rPr>
            <w:noProof/>
            <w:webHidden/>
          </w:rPr>
          <w:instrText xml:space="preserve"> PAGEREF _Toc199926261 \h </w:instrText>
        </w:r>
        <w:r>
          <w:rPr>
            <w:noProof/>
            <w:webHidden/>
          </w:rPr>
        </w:r>
        <w:r>
          <w:rPr>
            <w:noProof/>
            <w:webHidden/>
          </w:rPr>
          <w:fldChar w:fldCharType="separate"/>
        </w:r>
        <w:r>
          <w:rPr>
            <w:noProof/>
            <w:webHidden/>
          </w:rPr>
          <w:t>8</w:t>
        </w:r>
        <w:r>
          <w:rPr>
            <w:noProof/>
            <w:webHidden/>
          </w:rPr>
          <w:fldChar w:fldCharType="end"/>
        </w:r>
      </w:hyperlink>
    </w:p>
    <w:p w14:paraId="767CBB4B" w14:textId="4AC7A351" w:rsidR="00832141" w:rsidRDefault="00832141">
      <w:pPr>
        <w:pStyle w:val="Obsah2"/>
        <w:rPr>
          <w:rFonts w:asciiTheme="minorHAnsi" w:eastAsiaTheme="minorEastAsia" w:hAnsiTheme="minorHAnsi"/>
          <w:noProof/>
          <w:spacing w:val="0"/>
          <w:kern w:val="2"/>
          <w:sz w:val="24"/>
          <w:szCs w:val="24"/>
          <w:lang w:eastAsia="cs-CZ"/>
          <w14:ligatures w14:val="standardContextual"/>
        </w:rPr>
      </w:pPr>
      <w:hyperlink w:anchor="_Toc199926262" w:history="1">
        <w:r w:rsidRPr="00D0629B">
          <w:rPr>
            <w:rStyle w:val="Hypertextovodkaz"/>
          </w:rPr>
          <w:t>4.5</w:t>
        </w:r>
        <w:r>
          <w:rPr>
            <w:rFonts w:asciiTheme="minorHAnsi" w:eastAsiaTheme="minorEastAsia" w:hAnsiTheme="minorHAnsi"/>
            <w:noProof/>
            <w:spacing w:val="0"/>
            <w:kern w:val="2"/>
            <w:sz w:val="24"/>
            <w:szCs w:val="24"/>
            <w:lang w:eastAsia="cs-CZ"/>
            <w14:ligatures w14:val="standardContextual"/>
          </w:rPr>
          <w:tab/>
        </w:r>
        <w:r w:rsidRPr="00D0629B">
          <w:rPr>
            <w:rStyle w:val="Hypertextovodkaz"/>
          </w:rPr>
          <w:t>Sdělovací zařízení</w:t>
        </w:r>
        <w:r>
          <w:rPr>
            <w:noProof/>
            <w:webHidden/>
          </w:rPr>
          <w:tab/>
        </w:r>
        <w:r>
          <w:rPr>
            <w:noProof/>
            <w:webHidden/>
          </w:rPr>
          <w:fldChar w:fldCharType="begin"/>
        </w:r>
        <w:r>
          <w:rPr>
            <w:noProof/>
            <w:webHidden/>
          </w:rPr>
          <w:instrText xml:space="preserve"> PAGEREF _Toc199926262 \h </w:instrText>
        </w:r>
        <w:r>
          <w:rPr>
            <w:noProof/>
            <w:webHidden/>
          </w:rPr>
        </w:r>
        <w:r>
          <w:rPr>
            <w:noProof/>
            <w:webHidden/>
          </w:rPr>
          <w:fldChar w:fldCharType="separate"/>
        </w:r>
        <w:r>
          <w:rPr>
            <w:noProof/>
            <w:webHidden/>
          </w:rPr>
          <w:t>10</w:t>
        </w:r>
        <w:r>
          <w:rPr>
            <w:noProof/>
            <w:webHidden/>
          </w:rPr>
          <w:fldChar w:fldCharType="end"/>
        </w:r>
      </w:hyperlink>
    </w:p>
    <w:p w14:paraId="2A2A3405" w14:textId="2B9D5630" w:rsidR="00832141" w:rsidRDefault="00832141">
      <w:pPr>
        <w:pStyle w:val="Obsah2"/>
        <w:rPr>
          <w:rFonts w:asciiTheme="minorHAnsi" w:eastAsiaTheme="minorEastAsia" w:hAnsiTheme="minorHAnsi"/>
          <w:noProof/>
          <w:spacing w:val="0"/>
          <w:kern w:val="2"/>
          <w:sz w:val="24"/>
          <w:szCs w:val="24"/>
          <w:lang w:eastAsia="cs-CZ"/>
          <w14:ligatures w14:val="standardContextual"/>
        </w:rPr>
      </w:pPr>
      <w:hyperlink w:anchor="_Toc199926263" w:history="1">
        <w:r w:rsidRPr="00D0629B">
          <w:rPr>
            <w:rStyle w:val="Hypertextovodkaz"/>
          </w:rPr>
          <w:t>4.6</w:t>
        </w:r>
        <w:r>
          <w:rPr>
            <w:rFonts w:asciiTheme="minorHAnsi" w:eastAsiaTheme="minorEastAsia" w:hAnsiTheme="minorHAnsi"/>
            <w:noProof/>
            <w:spacing w:val="0"/>
            <w:kern w:val="2"/>
            <w:sz w:val="24"/>
            <w:szCs w:val="24"/>
            <w:lang w:eastAsia="cs-CZ"/>
            <w14:ligatures w14:val="standardContextual"/>
          </w:rPr>
          <w:tab/>
        </w:r>
        <w:r w:rsidRPr="00D0629B">
          <w:rPr>
            <w:rStyle w:val="Hypertextovodkaz"/>
          </w:rPr>
          <w:t>Silnoproudá technologie včetně DŘT, trakční a energetická zařízení</w:t>
        </w:r>
        <w:r>
          <w:rPr>
            <w:noProof/>
            <w:webHidden/>
          </w:rPr>
          <w:tab/>
        </w:r>
        <w:r>
          <w:rPr>
            <w:noProof/>
            <w:webHidden/>
          </w:rPr>
          <w:fldChar w:fldCharType="begin"/>
        </w:r>
        <w:r>
          <w:rPr>
            <w:noProof/>
            <w:webHidden/>
          </w:rPr>
          <w:instrText xml:space="preserve"> PAGEREF _Toc199926263 \h </w:instrText>
        </w:r>
        <w:r>
          <w:rPr>
            <w:noProof/>
            <w:webHidden/>
          </w:rPr>
        </w:r>
        <w:r>
          <w:rPr>
            <w:noProof/>
            <w:webHidden/>
          </w:rPr>
          <w:fldChar w:fldCharType="separate"/>
        </w:r>
        <w:r>
          <w:rPr>
            <w:noProof/>
            <w:webHidden/>
          </w:rPr>
          <w:t>11</w:t>
        </w:r>
        <w:r>
          <w:rPr>
            <w:noProof/>
            <w:webHidden/>
          </w:rPr>
          <w:fldChar w:fldCharType="end"/>
        </w:r>
      </w:hyperlink>
    </w:p>
    <w:p w14:paraId="301A5C63" w14:textId="22CA0446" w:rsidR="00832141" w:rsidRDefault="00832141">
      <w:pPr>
        <w:pStyle w:val="Obsah2"/>
        <w:rPr>
          <w:rFonts w:asciiTheme="minorHAnsi" w:eastAsiaTheme="minorEastAsia" w:hAnsiTheme="minorHAnsi"/>
          <w:noProof/>
          <w:spacing w:val="0"/>
          <w:kern w:val="2"/>
          <w:sz w:val="24"/>
          <w:szCs w:val="24"/>
          <w:lang w:eastAsia="cs-CZ"/>
          <w14:ligatures w14:val="standardContextual"/>
        </w:rPr>
      </w:pPr>
      <w:hyperlink w:anchor="_Toc199926264" w:history="1">
        <w:r w:rsidRPr="00D0629B">
          <w:rPr>
            <w:rStyle w:val="Hypertextovodkaz"/>
          </w:rPr>
          <w:t>4.7</w:t>
        </w:r>
        <w:r>
          <w:rPr>
            <w:rFonts w:asciiTheme="minorHAnsi" w:eastAsiaTheme="minorEastAsia" w:hAnsiTheme="minorHAnsi"/>
            <w:noProof/>
            <w:spacing w:val="0"/>
            <w:kern w:val="2"/>
            <w:sz w:val="24"/>
            <w:szCs w:val="24"/>
            <w:lang w:eastAsia="cs-CZ"/>
            <w14:ligatures w14:val="standardContextual"/>
          </w:rPr>
          <w:tab/>
        </w:r>
        <w:r w:rsidRPr="00D0629B">
          <w:rPr>
            <w:rStyle w:val="Hypertextovodkaz"/>
          </w:rPr>
          <w:t>Železniční svršek a spodek</w:t>
        </w:r>
        <w:r>
          <w:rPr>
            <w:noProof/>
            <w:webHidden/>
          </w:rPr>
          <w:tab/>
        </w:r>
        <w:r>
          <w:rPr>
            <w:noProof/>
            <w:webHidden/>
          </w:rPr>
          <w:fldChar w:fldCharType="begin"/>
        </w:r>
        <w:r>
          <w:rPr>
            <w:noProof/>
            <w:webHidden/>
          </w:rPr>
          <w:instrText xml:space="preserve"> PAGEREF _Toc199926264 \h </w:instrText>
        </w:r>
        <w:r>
          <w:rPr>
            <w:noProof/>
            <w:webHidden/>
          </w:rPr>
        </w:r>
        <w:r>
          <w:rPr>
            <w:noProof/>
            <w:webHidden/>
          </w:rPr>
          <w:fldChar w:fldCharType="separate"/>
        </w:r>
        <w:r>
          <w:rPr>
            <w:noProof/>
            <w:webHidden/>
          </w:rPr>
          <w:t>15</w:t>
        </w:r>
        <w:r>
          <w:rPr>
            <w:noProof/>
            <w:webHidden/>
          </w:rPr>
          <w:fldChar w:fldCharType="end"/>
        </w:r>
      </w:hyperlink>
    </w:p>
    <w:p w14:paraId="7E57211F" w14:textId="7F12A211" w:rsidR="00832141" w:rsidRDefault="00832141">
      <w:pPr>
        <w:pStyle w:val="Obsah2"/>
        <w:rPr>
          <w:rFonts w:asciiTheme="minorHAnsi" w:eastAsiaTheme="minorEastAsia" w:hAnsiTheme="minorHAnsi"/>
          <w:noProof/>
          <w:spacing w:val="0"/>
          <w:kern w:val="2"/>
          <w:sz w:val="24"/>
          <w:szCs w:val="24"/>
          <w:lang w:eastAsia="cs-CZ"/>
          <w14:ligatures w14:val="standardContextual"/>
        </w:rPr>
      </w:pPr>
      <w:hyperlink w:anchor="_Toc199926265" w:history="1">
        <w:r w:rsidRPr="00D0629B">
          <w:rPr>
            <w:rStyle w:val="Hypertextovodkaz"/>
          </w:rPr>
          <w:t>4.8</w:t>
        </w:r>
        <w:r>
          <w:rPr>
            <w:rFonts w:asciiTheme="minorHAnsi" w:eastAsiaTheme="minorEastAsia" w:hAnsiTheme="minorHAnsi"/>
            <w:noProof/>
            <w:spacing w:val="0"/>
            <w:kern w:val="2"/>
            <w:sz w:val="24"/>
            <w:szCs w:val="24"/>
            <w:lang w:eastAsia="cs-CZ"/>
            <w14:ligatures w14:val="standardContextual"/>
          </w:rPr>
          <w:tab/>
        </w:r>
        <w:r w:rsidRPr="00D0629B">
          <w:rPr>
            <w:rStyle w:val="Hypertextovodkaz"/>
          </w:rPr>
          <w:t>Nástupiště</w:t>
        </w:r>
        <w:r>
          <w:rPr>
            <w:noProof/>
            <w:webHidden/>
          </w:rPr>
          <w:tab/>
        </w:r>
        <w:r>
          <w:rPr>
            <w:noProof/>
            <w:webHidden/>
          </w:rPr>
          <w:fldChar w:fldCharType="begin"/>
        </w:r>
        <w:r>
          <w:rPr>
            <w:noProof/>
            <w:webHidden/>
          </w:rPr>
          <w:instrText xml:space="preserve"> PAGEREF _Toc199926265 \h </w:instrText>
        </w:r>
        <w:r>
          <w:rPr>
            <w:noProof/>
            <w:webHidden/>
          </w:rPr>
        </w:r>
        <w:r>
          <w:rPr>
            <w:noProof/>
            <w:webHidden/>
          </w:rPr>
          <w:fldChar w:fldCharType="separate"/>
        </w:r>
        <w:r>
          <w:rPr>
            <w:noProof/>
            <w:webHidden/>
          </w:rPr>
          <w:t>15</w:t>
        </w:r>
        <w:r>
          <w:rPr>
            <w:noProof/>
            <w:webHidden/>
          </w:rPr>
          <w:fldChar w:fldCharType="end"/>
        </w:r>
      </w:hyperlink>
    </w:p>
    <w:p w14:paraId="6F9E9653" w14:textId="16FD47B4" w:rsidR="00832141" w:rsidRDefault="00832141">
      <w:pPr>
        <w:pStyle w:val="Obsah2"/>
        <w:rPr>
          <w:rFonts w:asciiTheme="minorHAnsi" w:eastAsiaTheme="minorEastAsia" w:hAnsiTheme="minorHAnsi"/>
          <w:noProof/>
          <w:spacing w:val="0"/>
          <w:kern w:val="2"/>
          <w:sz w:val="24"/>
          <w:szCs w:val="24"/>
          <w:lang w:eastAsia="cs-CZ"/>
          <w14:ligatures w14:val="standardContextual"/>
        </w:rPr>
      </w:pPr>
      <w:hyperlink w:anchor="_Toc199926266" w:history="1">
        <w:r w:rsidRPr="00D0629B">
          <w:rPr>
            <w:rStyle w:val="Hypertextovodkaz"/>
          </w:rPr>
          <w:t>4.9</w:t>
        </w:r>
        <w:r>
          <w:rPr>
            <w:rFonts w:asciiTheme="minorHAnsi" w:eastAsiaTheme="minorEastAsia" w:hAnsiTheme="minorHAnsi"/>
            <w:noProof/>
            <w:spacing w:val="0"/>
            <w:kern w:val="2"/>
            <w:sz w:val="24"/>
            <w:szCs w:val="24"/>
            <w:lang w:eastAsia="cs-CZ"/>
            <w14:ligatures w14:val="standardContextual"/>
          </w:rPr>
          <w:tab/>
        </w:r>
        <w:r w:rsidRPr="00D0629B">
          <w:rPr>
            <w:rStyle w:val="Hypertextovodkaz"/>
          </w:rPr>
          <w:t>Železniční přejezdy</w:t>
        </w:r>
        <w:r>
          <w:rPr>
            <w:noProof/>
            <w:webHidden/>
          </w:rPr>
          <w:tab/>
        </w:r>
        <w:r>
          <w:rPr>
            <w:noProof/>
            <w:webHidden/>
          </w:rPr>
          <w:fldChar w:fldCharType="begin"/>
        </w:r>
        <w:r>
          <w:rPr>
            <w:noProof/>
            <w:webHidden/>
          </w:rPr>
          <w:instrText xml:space="preserve"> PAGEREF _Toc199926266 \h </w:instrText>
        </w:r>
        <w:r>
          <w:rPr>
            <w:noProof/>
            <w:webHidden/>
          </w:rPr>
        </w:r>
        <w:r>
          <w:rPr>
            <w:noProof/>
            <w:webHidden/>
          </w:rPr>
          <w:fldChar w:fldCharType="separate"/>
        </w:r>
        <w:r>
          <w:rPr>
            <w:noProof/>
            <w:webHidden/>
          </w:rPr>
          <w:t>16</w:t>
        </w:r>
        <w:r>
          <w:rPr>
            <w:noProof/>
            <w:webHidden/>
          </w:rPr>
          <w:fldChar w:fldCharType="end"/>
        </w:r>
      </w:hyperlink>
    </w:p>
    <w:p w14:paraId="31F9D5EE" w14:textId="0E450C36" w:rsidR="00832141" w:rsidRDefault="00832141">
      <w:pPr>
        <w:pStyle w:val="Obsah2"/>
        <w:rPr>
          <w:rFonts w:asciiTheme="minorHAnsi" w:eastAsiaTheme="minorEastAsia" w:hAnsiTheme="minorHAnsi"/>
          <w:noProof/>
          <w:spacing w:val="0"/>
          <w:kern w:val="2"/>
          <w:sz w:val="24"/>
          <w:szCs w:val="24"/>
          <w:lang w:eastAsia="cs-CZ"/>
          <w14:ligatures w14:val="standardContextual"/>
        </w:rPr>
      </w:pPr>
      <w:hyperlink w:anchor="_Toc199926267" w:history="1">
        <w:r w:rsidRPr="00D0629B">
          <w:rPr>
            <w:rStyle w:val="Hypertextovodkaz"/>
          </w:rPr>
          <w:t>4.10</w:t>
        </w:r>
        <w:r>
          <w:rPr>
            <w:rFonts w:asciiTheme="minorHAnsi" w:eastAsiaTheme="minorEastAsia" w:hAnsiTheme="minorHAnsi"/>
            <w:noProof/>
            <w:spacing w:val="0"/>
            <w:kern w:val="2"/>
            <w:sz w:val="24"/>
            <w:szCs w:val="24"/>
            <w:lang w:eastAsia="cs-CZ"/>
            <w14:ligatures w14:val="standardContextual"/>
          </w:rPr>
          <w:tab/>
        </w:r>
        <w:r w:rsidRPr="00D0629B">
          <w:rPr>
            <w:rStyle w:val="Hypertextovodkaz"/>
          </w:rPr>
          <w:t>Mosty, propustky, zdi</w:t>
        </w:r>
        <w:r>
          <w:rPr>
            <w:noProof/>
            <w:webHidden/>
          </w:rPr>
          <w:tab/>
        </w:r>
        <w:r>
          <w:rPr>
            <w:noProof/>
            <w:webHidden/>
          </w:rPr>
          <w:fldChar w:fldCharType="begin"/>
        </w:r>
        <w:r>
          <w:rPr>
            <w:noProof/>
            <w:webHidden/>
          </w:rPr>
          <w:instrText xml:space="preserve"> PAGEREF _Toc199926267 \h </w:instrText>
        </w:r>
        <w:r>
          <w:rPr>
            <w:noProof/>
            <w:webHidden/>
          </w:rPr>
        </w:r>
        <w:r>
          <w:rPr>
            <w:noProof/>
            <w:webHidden/>
          </w:rPr>
          <w:fldChar w:fldCharType="separate"/>
        </w:r>
        <w:r>
          <w:rPr>
            <w:noProof/>
            <w:webHidden/>
          </w:rPr>
          <w:t>16</w:t>
        </w:r>
        <w:r>
          <w:rPr>
            <w:noProof/>
            <w:webHidden/>
          </w:rPr>
          <w:fldChar w:fldCharType="end"/>
        </w:r>
      </w:hyperlink>
    </w:p>
    <w:p w14:paraId="5890D4F7" w14:textId="40D7892A" w:rsidR="00832141" w:rsidRDefault="00832141">
      <w:pPr>
        <w:pStyle w:val="Obsah2"/>
        <w:rPr>
          <w:rFonts w:asciiTheme="minorHAnsi" w:eastAsiaTheme="minorEastAsia" w:hAnsiTheme="minorHAnsi"/>
          <w:noProof/>
          <w:spacing w:val="0"/>
          <w:kern w:val="2"/>
          <w:sz w:val="24"/>
          <w:szCs w:val="24"/>
          <w:lang w:eastAsia="cs-CZ"/>
          <w14:ligatures w14:val="standardContextual"/>
        </w:rPr>
      </w:pPr>
      <w:hyperlink w:anchor="_Toc199926268" w:history="1">
        <w:r w:rsidRPr="00D0629B">
          <w:rPr>
            <w:rStyle w:val="Hypertextovodkaz"/>
          </w:rPr>
          <w:t>4.11</w:t>
        </w:r>
        <w:r>
          <w:rPr>
            <w:rFonts w:asciiTheme="minorHAnsi" w:eastAsiaTheme="minorEastAsia" w:hAnsiTheme="minorHAnsi"/>
            <w:noProof/>
            <w:spacing w:val="0"/>
            <w:kern w:val="2"/>
            <w:sz w:val="24"/>
            <w:szCs w:val="24"/>
            <w:lang w:eastAsia="cs-CZ"/>
            <w14:ligatures w14:val="standardContextual"/>
          </w:rPr>
          <w:tab/>
        </w:r>
        <w:r w:rsidRPr="00D0629B">
          <w:rPr>
            <w:rStyle w:val="Hypertextovodkaz"/>
          </w:rPr>
          <w:t>Ostatní objekty</w:t>
        </w:r>
        <w:r>
          <w:rPr>
            <w:noProof/>
            <w:webHidden/>
          </w:rPr>
          <w:tab/>
        </w:r>
        <w:r>
          <w:rPr>
            <w:noProof/>
            <w:webHidden/>
          </w:rPr>
          <w:fldChar w:fldCharType="begin"/>
        </w:r>
        <w:r>
          <w:rPr>
            <w:noProof/>
            <w:webHidden/>
          </w:rPr>
          <w:instrText xml:space="preserve"> PAGEREF _Toc199926268 \h </w:instrText>
        </w:r>
        <w:r>
          <w:rPr>
            <w:noProof/>
            <w:webHidden/>
          </w:rPr>
        </w:r>
        <w:r>
          <w:rPr>
            <w:noProof/>
            <w:webHidden/>
          </w:rPr>
          <w:fldChar w:fldCharType="separate"/>
        </w:r>
        <w:r>
          <w:rPr>
            <w:noProof/>
            <w:webHidden/>
          </w:rPr>
          <w:t>17</w:t>
        </w:r>
        <w:r>
          <w:rPr>
            <w:noProof/>
            <w:webHidden/>
          </w:rPr>
          <w:fldChar w:fldCharType="end"/>
        </w:r>
      </w:hyperlink>
    </w:p>
    <w:p w14:paraId="4746E8D6" w14:textId="41B9A8AC" w:rsidR="00832141" w:rsidRDefault="00832141">
      <w:pPr>
        <w:pStyle w:val="Obsah2"/>
        <w:rPr>
          <w:rFonts w:asciiTheme="minorHAnsi" w:eastAsiaTheme="minorEastAsia" w:hAnsiTheme="minorHAnsi"/>
          <w:noProof/>
          <w:spacing w:val="0"/>
          <w:kern w:val="2"/>
          <w:sz w:val="24"/>
          <w:szCs w:val="24"/>
          <w:lang w:eastAsia="cs-CZ"/>
          <w14:ligatures w14:val="standardContextual"/>
        </w:rPr>
      </w:pPr>
      <w:hyperlink w:anchor="_Toc199926269" w:history="1">
        <w:r w:rsidRPr="00D0629B">
          <w:rPr>
            <w:rStyle w:val="Hypertextovodkaz"/>
          </w:rPr>
          <w:t>4.12</w:t>
        </w:r>
        <w:r>
          <w:rPr>
            <w:rFonts w:asciiTheme="minorHAnsi" w:eastAsiaTheme="minorEastAsia" w:hAnsiTheme="minorHAnsi"/>
            <w:noProof/>
            <w:spacing w:val="0"/>
            <w:kern w:val="2"/>
            <w:sz w:val="24"/>
            <w:szCs w:val="24"/>
            <w:lang w:eastAsia="cs-CZ"/>
            <w14:ligatures w14:val="standardContextual"/>
          </w:rPr>
          <w:tab/>
        </w:r>
        <w:r w:rsidRPr="00D0629B">
          <w:rPr>
            <w:rStyle w:val="Hypertextovodkaz"/>
          </w:rPr>
          <w:t>Pozemní stavební objekty</w:t>
        </w:r>
        <w:r>
          <w:rPr>
            <w:noProof/>
            <w:webHidden/>
          </w:rPr>
          <w:tab/>
        </w:r>
        <w:r>
          <w:rPr>
            <w:noProof/>
            <w:webHidden/>
          </w:rPr>
          <w:fldChar w:fldCharType="begin"/>
        </w:r>
        <w:r>
          <w:rPr>
            <w:noProof/>
            <w:webHidden/>
          </w:rPr>
          <w:instrText xml:space="preserve"> PAGEREF _Toc199926269 \h </w:instrText>
        </w:r>
        <w:r>
          <w:rPr>
            <w:noProof/>
            <w:webHidden/>
          </w:rPr>
        </w:r>
        <w:r>
          <w:rPr>
            <w:noProof/>
            <w:webHidden/>
          </w:rPr>
          <w:fldChar w:fldCharType="separate"/>
        </w:r>
        <w:r>
          <w:rPr>
            <w:noProof/>
            <w:webHidden/>
          </w:rPr>
          <w:t>17</w:t>
        </w:r>
        <w:r>
          <w:rPr>
            <w:noProof/>
            <w:webHidden/>
          </w:rPr>
          <w:fldChar w:fldCharType="end"/>
        </w:r>
      </w:hyperlink>
    </w:p>
    <w:p w14:paraId="065F432C" w14:textId="1179A024" w:rsidR="00832141" w:rsidRDefault="00832141">
      <w:pPr>
        <w:pStyle w:val="Obsah2"/>
        <w:rPr>
          <w:rFonts w:asciiTheme="minorHAnsi" w:eastAsiaTheme="minorEastAsia" w:hAnsiTheme="minorHAnsi"/>
          <w:noProof/>
          <w:spacing w:val="0"/>
          <w:kern w:val="2"/>
          <w:sz w:val="24"/>
          <w:szCs w:val="24"/>
          <w:lang w:eastAsia="cs-CZ"/>
          <w14:ligatures w14:val="standardContextual"/>
        </w:rPr>
      </w:pPr>
      <w:hyperlink w:anchor="_Toc199926270" w:history="1">
        <w:r w:rsidRPr="00D0629B">
          <w:rPr>
            <w:rStyle w:val="Hypertextovodkaz"/>
          </w:rPr>
          <w:t>4.13</w:t>
        </w:r>
        <w:r>
          <w:rPr>
            <w:rFonts w:asciiTheme="minorHAnsi" w:eastAsiaTheme="minorEastAsia" w:hAnsiTheme="minorHAnsi"/>
            <w:noProof/>
            <w:spacing w:val="0"/>
            <w:kern w:val="2"/>
            <w:sz w:val="24"/>
            <w:szCs w:val="24"/>
            <w:lang w:eastAsia="cs-CZ"/>
            <w14:ligatures w14:val="standardContextual"/>
          </w:rPr>
          <w:tab/>
        </w:r>
        <w:r w:rsidRPr="00D0629B">
          <w:rPr>
            <w:rStyle w:val="Hypertextovodkaz"/>
          </w:rPr>
          <w:t>Geodetická dokumentace</w:t>
        </w:r>
        <w:r>
          <w:rPr>
            <w:noProof/>
            <w:webHidden/>
          </w:rPr>
          <w:tab/>
        </w:r>
        <w:r>
          <w:rPr>
            <w:noProof/>
            <w:webHidden/>
          </w:rPr>
          <w:fldChar w:fldCharType="begin"/>
        </w:r>
        <w:r>
          <w:rPr>
            <w:noProof/>
            <w:webHidden/>
          </w:rPr>
          <w:instrText xml:space="preserve"> PAGEREF _Toc199926270 \h </w:instrText>
        </w:r>
        <w:r>
          <w:rPr>
            <w:noProof/>
            <w:webHidden/>
          </w:rPr>
        </w:r>
        <w:r>
          <w:rPr>
            <w:noProof/>
            <w:webHidden/>
          </w:rPr>
          <w:fldChar w:fldCharType="separate"/>
        </w:r>
        <w:r>
          <w:rPr>
            <w:noProof/>
            <w:webHidden/>
          </w:rPr>
          <w:t>19</w:t>
        </w:r>
        <w:r>
          <w:rPr>
            <w:noProof/>
            <w:webHidden/>
          </w:rPr>
          <w:fldChar w:fldCharType="end"/>
        </w:r>
      </w:hyperlink>
    </w:p>
    <w:p w14:paraId="0FA091E7" w14:textId="74B945D2" w:rsidR="00832141" w:rsidRDefault="00832141">
      <w:pPr>
        <w:pStyle w:val="Obsah2"/>
        <w:rPr>
          <w:rFonts w:asciiTheme="minorHAnsi" w:eastAsiaTheme="minorEastAsia" w:hAnsiTheme="minorHAnsi"/>
          <w:noProof/>
          <w:spacing w:val="0"/>
          <w:kern w:val="2"/>
          <w:sz w:val="24"/>
          <w:szCs w:val="24"/>
          <w:lang w:eastAsia="cs-CZ"/>
          <w14:ligatures w14:val="standardContextual"/>
        </w:rPr>
      </w:pPr>
      <w:hyperlink w:anchor="_Toc199926271" w:history="1">
        <w:r w:rsidRPr="00D0629B">
          <w:rPr>
            <w:rStyle w:val="Hypertextovodkaz"/>
          </w:rPr>
          <w:t>4.14</w:t>
        </w:r>
        <w:r>
          <w:rPr>
            <w:rFonts w:asciiTheme="minorHAnsi" w:eastAsiaTheme="minorEastAsia" w:hAnsiTheme="minorHAnsi"/>
            <w:noProof/>
            <w:spacing w:val="0"/>
            <w:kern w:val="2"/>
            <w:sz w:val="24"/>
            <w:szCs w:val="24"/>
            <w:lang w:eastAsia="cs-CZ"/>
            <w14:ligatures w14:val="standardContextual"/>
          </w:rPr>
          <w:tab/>
        </w:r>
        <w:r w:rsidRPr="00D0629B">
          <w:rPr>
            <w:rStyle w:val="Hypertextovodkaz"/>
          </w:rPr>
          <w:t>Životní prostředí</w:t>
        </w:r>
        <w:r>
          <w:rPr>
            <w:noProof/>
            <w:webHidden/>
          </w:rPr>
          <w:tab/>
        </w:r>
        <w:r>
          <w:rPr>
            <w:noProof/>
            <w:webHidden/>
          </w:rPr>
          <w:fldChar w:fldCharType="begin"/>
        </w:r>
        <w:r>
          <w:rPr>
            <w:noProof/>
            <w:webHidden/>
          </w:rPr>
          <w:instrText xml:space="preserve"> PAGEREF _Toc199926271 \h </w:instrText>
        </w:r>
        <w:r>
          <w:rPr>
            <w:noProof/>
            <w:webHidden/>
          </w:rPr>
        </w:r>
        <w:r>
          <w:rPr>
            <w:noProof/>
            <w:webHidden/>
          </w:rPr>
          <w:fldChar w:fldCharType="separate"/>
        </w:r>
        <w:r>
          <w:rPr>
            <w:noProof/>
            <w:webHidden/>
          </w:rPr>
          <w:t>19</w:t>
        </w:r>
        <w:r>
          <w:rPr>
            <w:noProof/>
            <w:webHidden/>
          </w:rPr>
          <w:fldChar w:fldCharType="end"/>
        </w:r>
      </w:hyperlink>
    </w:p>
    <w:p w14:paraId="1E0A171F" w14:textId="6DC76163" w:rsidR="00832141" w:rsidRDefault="00832141">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99926272" w:history="1">
        <w:r w:rsidRPr="00D0629B">
          <w:rPr>
            <w:rStyle w:val="Hypertextovodkaz"/>
          </w:rPr>
          <w:t>5.</w:t>
        </w:r>
        <w:r>
          <w:rPr>
            <w:rFonts w:asciiTheme="minorHAnsi" w:eastAsiaTheme="minorEastAsia" w:hAnsiTheme="minorHAnsi"/>
            <w:b w:val="0"/>
            <w:caps w:val="0"/>
            <w:noProof/>
            <w:spacing w:val="0"/>
            <w:kern w:val="2"/>
            <w:sz w:val="24"/>
            <w:szCs w:val="24"/>
            <w:lang w:eastAsia="cs-CZ"/>
            <w14:ligatures w14:val="standardContextual"/>
          </w:rPr>
          <w:tab/>
        </w:r>
        <w:r w:rsidRPr="00D0629B">
          <w:rPr>
            <w:rStyle w:val="Hypertextovodkaz"/>
          </w:rPr>
          <w:t>SPECIFICKÉ POŽADAVKY</w:t>
        </w:r>
        <w:r>
          <w:rPr>
            <w:noProof/>
            <w:webHidden/>
          </w:rPr>
          <w:tab/>
        </w:r>
        <w:r>
          <w:rPr>
            <w:noProof/>
            <w:webHidden/>
          </w:rPr>
          <w:fldChar w:fldCharType="begin"/>
        </w:r>
        <w:r>
          <w:rPr>
            <w:noProof/>
            <w:webHidden/>
          </w:rPr>
          <w:instrText xml:space="preserve"> PAGEREF _Toc199926272 \h </w:instrText>
        </w:r>
        <w:r>
          <w:rPr>
            <w:noProof/>
            <w:webHidden/>
          </w:rPr>
        </w:r>
        <w:r>
          <w:rPr>
            <w:noProof/>
            <w:webHidden/>
          </w:rPr>
          <w:fldChar w:fldCharType="separate"/>
        </w:r>
        <w:r>
          <w:rPr>
            <w:noProof/>
            <w:webHidden/>
          </w:rPr>
          <w:t>20</w:t>
        </w:r>
        <w:r>
          <w:rPr>
            <w:noProof/>
            <w:webHidden/>
          </w:rPr>
          <w:fldChar w:fldCharType="end"/>
        </w:r>
      </w:hyperlink>
    </w:p>
    <w:p w14:paraId="0425CFB1" w14:textId="10E80A13" w:rsidR="00832141" w:rsidRDefault="00832141">
      <w:pPr>
        <w:pStyle w:val="Obsah2"/>
        <w:rPr>
          <w:rFonts w:asciiTheme="minorHAnsi" w:eastAsiaTheme="minorEastAsia" w:hAnsiTheme="minorHAnsi"/>
          <w:noProof/>
          <w:spacing w:val="0"/>
          <w:kern w:val="2"/>
          <w:sz w:val="24"/>
          <w:szCs w:val="24"/>
          <w:lang w:eastAsia="cs-CZ"/>
          <w14:ligatures w14:val="standardContextual"/>
        </w:rPr>
      </w:pPr>
      <w:hyperlink w:anchor="_Toc199926273" w:history="1">
        <w:r w:rsidRPr="00D0629B">
          <w:rPr>
            <w:rStyle w:val="Hypertextovodkaz"/>
          </w:rPr>
          <w:t>5.1</w:t>
        </w:r>
        <w:r>
          <w:rPr>
            <w:rFonts w:asciiTheme="minorHAnsi" w:eastAsiaTheme="minorEastAsia" w:hAnsiTheme="minorHAnsi"/>
            <w:noProof/>
            <w:spacing w:val="0"/>
            <w:kern w:val="2"/>
            <w:sz w:val="24"/>
            <w:szCs w:val="24"/>
            <w:lang w:eastAsia="cs-CZ"/>
            <w14:ligatures w14:val="standardContextual"/>
          </w:rPr>
          <w:tab/>
        </w:r>
        <w:r w:rsidRPr="00D0629B">
          <w:rPr>
            <w:rStyle w:val="Hypertextovodkaz"/>
          </w:rPr>
          <w:t>Všeobecně</w:t>
        </w:r>
        <w:r>
          <w:rPr>
            <w:noProof/>
            <w:webHidden/>
          </w:rPr>
          <w:tab/>
        </w:r>
        <w:r>
          <w:rPr>
            <w:noProof/>
            <w:webHidden/>
          </w:rPr>
          <w:fldChar w:fldCharType="begin"/>
        </w:r>
        <w:r>
          <w:rPr>
            <w:noProof/>
            <w:webHidden/>
          </w:rPr>
          <w:instrText xml:space="preserve"> PAGEREF _Toc199926273 \h </w:instrText>
        </w:r>
        <w:r>
          <w:rPr>
            <w:noProof/>
            <w:webHidden/>
          </w:rPr>
        </w:r>
        <w:r>
          <w:rPr>
            <w:noProof/>
            <w:webHidden/>
          </w:rPr>
          <w:fldChar w:fldCharType="separate"/>
        </w:r>
        <w:r>
          <w:rPr>
            <w:noProof/>
            <w:webHidden/>
          </w:rPr>
          <w:t>20</w:t>
        </w:r>
        <w:r>
          <w:rPr>
            <w:noProof/>
            <w:webHidden/>
          </w:rPr>
          <w:fldChar w:fldCharType="end"/>
        </w:r>
      </w:hyperlink>
    </w:p>
    <w:p w14:paraId="399D5B18" w14:textId="73200155" w:rsidR="00832141" w:rsidRDefault="00832141">
      <w:pPr>
        <w:pStyle w:val="Obsah2"/>
        <w:rPr>
          <w:rFonts w:asciiTheme="minorHAnsi" w:eastAsiaTheme="minorEastAsia" w:hAnsiTheme="minorHAnsi"/>
          <w:noProof/>
          <w:spacing w:val="0"/>
          <w:kern w:val="2"/>
          <w:sz w:val="24"/>
          <w:szCs w:val="24"/>
          <w:lang w:eastAsia="cs-CZ"/>
          <w14:ligatures w14:val="standardContextual"/>
        </w:rPr>
      </w:pPr>
      <w:hyperlink w:anchor="_Toc199926274" w:history="1">
        <w:r w:rsidRPr="00D0629B">
          <w:rPr>
            <w:rStyle w:val="Hypertextovodkaz"/>
          </w:rPr>
          <w:t>5.2</w:t>
        </w:r>
        <w:r>
          <w:rPr>
            <w:rFonts w:asciiTheme="minorHAnsi" w:eastAsiaTheme="minorEastAsia" w:hAnsiTheme="minorHAnsi"/>
            <w:noProof/>
            <w:spacing w:val="0"/>
            <w:kern w:val="2"/>
            <w:sz w:val="24"/>
            <w:szCs w:val="24"/>
            <w:lang w:eastAsia="cs-CZ"/>
            <w14:ligatures w14:val="standardContextual"/>
          </w:rPr>
          <w:tab/>
        </w:r>
        <w:r w:rsidRPr="00D0629B">
          <w:rPr>
            <w:rStyle w:val="Hypertextovodkaz"/>
          </w:rPr>
          <w:t>Rozsah a členění Doprovodné dokumentace</w:t>
        </w:r>
        <w:r>
          <w:rPr>
            <w:noProof/>
            <w:webHidden/>
          </w:rPr>
          <w:tab/>
        </w:r>
        <w:r>
          <w:rPr>
            <w:noProof/>
            <w:webHidden/>
          </w:rPr>
          <w:fldChar w:fldCharType="begin"/>
        </w:r>
        <w:r>
          <w:rPr>
            <w:noProof/>
            <w:webHidden/>
          </w:rPr>
          <w:instrText xml:space="preserve"> PAGEREF _Toc199926274 \h </w:instrText>
        </w:r>
        <w:r>
          <w:rPr>
            <w:noProof/>
            <w:webHidden/>
          </w:rPr>
        </w:r>
        <w:r>
          <w:rPr>
            <w:noProof/>
            <w:webHidden/>
          </w:rPr>
          <w:fldChar w:fldCharType="separate"/>
        </w:r>
        <w:r>
          <w:rPr>
            <w:noProof/>
            <w:webHidden/>
          </w:rPr>
          <w:t>20</w:t>
        </w:r>
        <w:r>
          <w:rPr>
            <w:noProof/>
            <w:webHidden/>
          </w:rPr>
          <w:fldChar w:fldCharType="end"/>
        </w:r>
      </w:hyperlink>
    </w:p>
    <w:p w14:paraId="64BC7E7C" w14:textId="343167DE" w:rsidR="00832141" w:rsidRDefault="00832141">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99926275" w:history="1">
        <w:r w:rsidRPr="00D0629B">
          <w:rPr>
            <w:rStyle w:val="Hypertextovodkaz"/>
          </w:rPr>
          <w:t>6.</w:t>
        </w:r>
        <w:r>
          <w:rPr>
            <w:rFonts w:asciiTheme="minorHAnsi" w:eastAsiaTheme="minorEastAsia" w:hAnsiTheme="minorHAnsi"/>
            <w:b w:val="0"/>
            <w:caps w:val="0"/>
            <w:noProof/>
            <w:spacing w:val="0"/>
            <w:kern w:val="2"/>
            <w:sz w:val="24"/>
            <w:szCs w:val="24"/>
            <w:lang w:eastAsia="cs-CZ"/>
            <w14:ligatures w14:val="standardContextual"/>
          </w:rPr>
          <w:tab/>
        </w:r>
        <w:r w:rsidRPr="00D0629B">
          <w:rPr>
            <w:rStyle w:val="Hypertextovodkaz"/>
          </w:rPr>
          <w:t>SOUVISEJÍCÍ DOKUMENTY A PŘEDPISY</w:t>
        </w:r>
        <w:r>
          <w:rPr>
            <w:noProof/>
            <w:webHidden/>
          </w:rPr>
          <w:tab/>
        </w:r>
        <w:r>
          <w:rPr>
            <w:noProof/>
            <w:webHidden/>
          </w:rPr>
          <w:fldChar w:fldCharType="begin"/>
        </w:r>
        <w:r>
          <w:rPr>
            <w:noProof/>
            <w:webHidden/>
          </w:rPr>
          <w:instrText xml:space="preserve"> PAGEREF _Toc199926275 \h </w:instrText>
        </w:r>
        <w:r>
          <w:rPr>
            <w:noProof/>
            <w:webHidden/>
          </w:rPr>
        </w:r>
        <w:r>
          <w:rPr>
            <w:noProof/>
            <w:webHidden/>
          </w:rPr>
          <w:fldChar w:fldCharType="separate"/>
        </w:r>
        <w:r>
          <w:rPr>
            <w:noProof/>
            <w:webHidden/>
          </w:rPr>
          <w:t>22</w:t>
        </w:r>
        <w:r>
          <w:rPr>
            <w:noProof/>
            <w:webHidden/>
          </w:rPr>
          <w:fldChar w:fldCharType="end"/>
        </w:r>
      </w:hyperlink>
    </w:p>
    <w:p w14:paraId="2E4D41ED" w14:textId="176D9248" w:rsidR="00832141" w:rsidRDefault="00832141">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99926276" w:history="1">
        <w:r w:rsidRPr="00D0629B">
          <w:rPr>
            <w:rStyle w:val="Hypertextovodkaz"/>
          </w:rPr>
          <w:t>7.</w:t>
        </w:r>
        <w:r>
          <w:rPr>
            <w:rFonts w:asciiTheme="minorHAnsi" w:eastAsiaTheme="minorEastAsia" w:hAnsiTheme="minorHAnsi"/>
            <w:b w:val="0"/>
            <w:caps w:val="0"/>
            <w:noProof/>
            <w:spacing w:val="0"/>
            <w:kern w:val="2"/>
            <w:sz w:val="24"/>
            <w:szCs w:val="24"/>
            <w:lang w:eastAsia="cs-CZ"/>
            <w14:ligatures w14:val="standardContextual"/>
          </w:rPr>
          <w:tab/>
        </w:r>
        <w:r w:rsidRPr="00D0629B">
          <w:rPr>
            <w:rStyle w:val="Hypertextovodkaz"/>
          </w:rPr>
          <w:t>PŘÍLOHY</w:t>
        </w:r>
        <w:r>
          <w:rPr>
            <w:noProof/>
            <w:webHidden/>
          </w:rPr>
          <w:tab/>
        </w:r>
        <w:r>
          <w:rPr>
            <w:noProof/>
            <w:webHidden/>
          </w:rPr>
          <w:fldChar w:fldCharType="begin"/>
        </w:r>
        <w:r>
          <w:rPr>
            <w:noProof/>
            <w:webHidden/>
          </w:rPr>
          <w:instrText xml:space="preserve"> PAGEREF _Toc199926276 \h </w:instrText>
        </w:r>
        <w:r>
          <w:rPr>
            <w:noProof/>
            <w:webHidden/>
          </w:rPr>
        </w:r>
        <w:r>
          <w:rPr>
            <w:noProof/>
            <w:webHidden/>
          </w:rPr>
          <w:fldChar w:fldCharType="separate"/>
        </w:r>
        <w:r>
          <w:rPr>
            <w:noProof/>
            <w:webHidden/>
          </w:rPr>
          <w:t>22</w:t>
        </w:r>
        <w:r>
          <w:rPr>
            <w:noProof/>
            <w:webHidden/>
          </w:rPr>
          <w:fldChar w:fldCharType="end"/>
        </w:r>
      </w:hyperlink>
    </w:p>
    <w:p w14:paraId="65E202AB" w14:textId="1AD7503D" w:rsidR="00AD0C7B" w:rsidRDefault="00BD7E91" w:rsidP="008D03B9">
      <w:r>
        <w:fldChar w:fldCharType="end"/>
      </w:r>
    </w:p>
    <w:p w14:paraId="0B6D383A" w14:textId="77777777" w:rsidR="007D016E" w:rsidRDefault="007D016E" w:rsidP="00CE1E25">
      <w:pPr>
        <w:pStyle w:val="Nadpisbezsl1-1rove1"/>
      </w:pPr>
      <w:bookmarkStart w:id="0" w:name="_Toc3368839"/>
      <w:bookmarkStart w:id="1" w:name="_Toc199926248"/>
      <w:r>
        <w:t>SEZNAM ZKRATEK</w:t>
      </w:r>
      <w:bookmarkEnd w:id="0"/>
      <w:bookmarkEnd w:id="1"/>
    </w:p>
    <w:p w14:paraId="4666A28A" w14:textId="77777777" w:rsidR="007950D4" w:rsidRDefault="007D016E" w:rsidP="007950D4">
      <w:pPr>
        <w:pStyle w:val="Textbezslovn"/>
        <w:ind w:left="0"/>
        <w:rPr>
          <w:rStyle w:val="Tun"/>
          <w:b w:val="0"/>
        </w:rPr>
      </w:pPr>
      <w:r w:rsidRPr="003B5AAE">
        <w:rPr>
          <w:rStyle w:val="Tun"/>
        </w:rPr>
        <w:t>Není-li v těchto ZTP výslovně uvedeno jinak, mají zkratky použité v těchto ZTP význam definovaný ve V</w:t>
      </w:r>
      <w:r w:rsidR="00D00410">
        <w:rPr>
          <w:rStyle w:val="Tun"/>
        </w:rPr>
        <w:t>TP</w:t>
      </w:r>
      <w:r w:rsidRPr="00D00410">
        <w:rPr>
          <w:rStyle w:val="Tun"/>
          <w:b w:val="0"/>
        </w:rPr>
        <w:t>.</w:t>
      </w:r>
      <w:r w:rsidR="00D00410" w:rsidRPr="00D00410">
        <w:rPr>
          <w:b/>
        </w:rPr>
        <w:t xml:space="preserve"> </w:t>
      </w:r>
      <w:r w:rsidR="00D00410" w:rsidRPr="00D00410">
        <w:rPr>
          <w:rStyle w:val="Tun"/>
          <w:b w:val="0"/>
        </w:rPr>
        <w:t>V seznamu se neuvádějí legislativní zkratky, zkratky a značky obecně známé, zavedené právními předpisy, uvedené v obrázcích, příkladech nebo tabulkách.</w:t>
      </w:r>
    </w:p>
    <w:p w14:paraId="1F059777" w14:textId="17996E32" w:rsidR="007950D4" w:rsidRPr="00D00410" w:rsidRDefault="007950D4" w:rsidP="007950D4">
      <w:pPr>
        <w:pStyle w:val="Textbezslovn"/>
        <w:ind w:left="0"/>
        <w:rPr>
          <w:rStyle w:val="Tun"/>
          <w:b w:val="0"/>
        </w:rPr>
      </w:pPr>
      <w:r w:rsidRPr="00480D4F">
        <w:rPr>
          <w:rStyle w:val="Tun"/>
        </w:rPr>
        <w:t>Nevyplývá-li z povahy věci něco jiného, znamenají odkazy na kapitoly, články a</w:t>
      </w:r>
      <w:r w:rsidRPr="005A57FD">
        <w:rPr>
          <w:rStyle w:val="Tun"/>
        </w:rPr>
        <w:t> </w:t>
      </w:r>
      <w:r w:rsidRPr="00480D4F">
        <w:rPr>
          <w:rStyle w:val="Tun"/>
        </w:rPr>
        <w:t>odstavce použité v těchto ZTP na jednotlivé kapitoly, články a odstavce těchto ZTP.</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60"/>
        <w:gridCol w:w="7170"/>
      </w:tblGrid>
      <w:tr w:rsidR="001B0BA2" w:rsidRPr="001263B3" w14:paraId="51B5F6E5" w14:textId="77777777" w:rsidTr="00AF6042">
        <w:tc>
          <w:tcPr>
            <w:tcW w:w="1560" w:type="dxa"/>
            <w:tcMar>
              <w:top w:w="28" w:type="dxa"/>
              <w:left w:w="0" w:type="dxa"/>
              <w:bottom w:w="28" w:type="dxa"/>
              <w:right w:w="0" w:type="dxa"/>
            </w:tcMar>
          </w:tcPr>
          <w:p w14:paraId="312BE1FA" w14:textId="77777777" w:rsidR="001B0BA2" w:rsidRPr="00741635" w:rsidRDefault="001B0BA2" w:rsidP="00741635">
            <w:pPr>
              <w:pStyle w:val="Zkratky1"/>
            </w:pPr>
            <w:r w:rsidRPr="00741635">
              <w:t>LDSž</w:t>
            </w:r>
            <w:r w:rsidRPr="00741635">
              <w:tab/>
            </w:r>
          </w:p>
        </w:tc>
        <w:tc>
          <w:tcPr>
            <w:tcW w:w="7170" w:type="dxa"/>
            <w:tcMar>
              <w:top w:w="28" w:type="dxa"/>
              <w:left w:w="0" w:type="dxa"/>
              <w:bottom w:w="28" w:type="dxa"/>
              <w:right w:w="0" w:type="dxa"/>
            </w:tcMar>
          </w:tcPr>
          <w:p w14:paraId="7B88FF45" w14:textId="77777777" w:rsidR="001B0BA2" w:rsidRPr="001263B3" w:rsidRDefault="001B0BA2" w:rsidP="00741635">
            <w:pPr>
              <w:pStyle w:val="Zkratky2"/>
            </w:pPr>
            <w:r w:rsidRPr="001263B3">
              <w:t>Lokální distribuční soustava železnice</w:t>
            </w:r>
          </w:p>
        </w:tc>
      </w:tr>
      <w:tr w:rsidR="001B0BA2" w:rsidRPr="001263B3" w14:paraId="6542C19A" w14:textId="77777777" w:rsidTr="00AF6042">
        <w:tc>
          <w:tcPr>
            <w:tcW w:w="1560" w:type="dxa"/>
            <w:tcMar>
              <w:top w:w="28" w:type="dxa"/>
              <w:left w:w="0" w:type="dxa"/>
              <w:bottom w:w="28" w:type="dxa"/>
              <w:right w:w="0" w:type="dxa"/>
            </w:tcMar>
          </w:tcPr>
          <w:p w14:paraId="4CCDA0B5" w14:textId="77777777" w:rsidR="001B0BA2" w:rsidRPr="00741635" w:rsidRDefault="001B0BA2" w:rsidP="00741635">
            <w:pPr>
              <w:pStyle w:val="Zkratky1"/>
            </w:pPr>
            <w:r w:rsidRPr="00741635">
              <w:t>PPDS</w:t>
            </w:r>
            <w:r w:rsidRPr="00741635">
              <w:tab/>
            </w:r>
          </w:p>
        </w:tc>
        <w:tc>
          <w:tcPr>
            <w:tcW w:w="7170" w:type="dxa"/>
            <w:tcMar>
              <w:top w:w="28" w:type="dxa"/>
              <w:left w:w="0" w:type="dxa"/>
              <w:bottom w:w="28" w:type="dxa"/>
              <w:right w:w="0" w:type="dxa"/>
            </w:tcMar>
          </w:tcPr>
          <w:p w14:paraId="079B20B7" w14:textId="77777777" w:rsidR="001B0BA2" w:rsidRPr="001263B3" w:rsidRDefault="001B0BA2" w:rsidP="00741635">
            <w:pPr>
              <w:pStyle w:val="Zkratky2"/>
            </w:pPr>
            <w:r w:rsidRPr="001263B3">
              <w:t>Pravidla provozování distribuční soustavy</w:t>
            </w:r>
          </w:p>
        </w:tc>
      </w:tr>
      <w:tr w:rsidR="001B0BA2" w:rsidRPr="001263B3" w14:paraId="71F047D8" w14:textId="77777777" w:rsidTr="00AF6042">
        <w:tc>
          <w:tcPr>
            <w:tcW w:w="1560" w:type="dxa"/>
            <w:tcMar>
              <w:top w:w="28" w:type="dxa"/>
              <w:left w:w="0" w:type="dxa"/>
              <w:bottom w:w="28" w:type="dxa"/>
              <w:right w:w="0" w:type="dxa"/>
            </w:tcMar>
          </w:tcPr>
          <w:p w14:paraId="4D0A28D5" w14:textId="77777777" w:rsidR="001B0BA2" w:rsidRPr="00741635" w:rsidRDefault="001B0BA2" w:rsidP="00741635">
            <w:pPr>
              <w:pStyle w:val="Zkratky1"/>
            </w:pPr>
            <w:r w:rsidRPr="00741635">
              <w:t>PPLDS</w:t>
            </w:r>
            <w:r w:rsidRPr="00741635">
              <w:tab/>
            </w:r>
          </w:p>
        </w:tc>
        <w:tc>
          <w:tcPr>
            <w:tcW w:w="7170" w:type="dxa"/>
            <w:tcMar>
              <w:top w:w="28" w:type="dxa"/>
              <w:left w:w="0" w:type="dxa"/>
              <w:bottom w:w="28" w:type="dxa"/>
              <w:right w:w="0" w:type="dxa"/>
            </w:tcMar>
          </w:tcPr>
          <w:p w14:paraId="19CD3ED6" w14:textId="77777777" w:rsidR="001B0BA2" w:rsidRPr="001263B3" w:rsidRDefault="001B0BA2" w:rsidP="00741635">
            <w:pPr>
              <w:pStyle w:val="Zkratky2"/>
            </w:pPr>
            <w:r w:rsidRPr="001263B3">
              <w:t>Pravidla provozování lokální distribuční soustavy</w:t>
            </w:r>
          </w:p>
        </w:tc>
      </w:tr>
      <w:tr w:rsidR="00EF6965" w:rsidRPr="001263B3" w14:paraId="72E8F5F6" w14:textId="77777777" w:rsidTr="00AF6042">
        <w:tc>
          <w:tcPr>
            <w:tcW w:w="1560" w:type="dxa"/>
            <w:tcMar>
              <w:top w:w="28" w:type="dxa"/>
              <w:left w:w="0" w:type="dxa"/>
              <w:bottom w:w="28" w:type="dxa"/>
              <w:right w:w="0" w:type="dxa"/>
            </w:tcMar>
          </w:tcPr>
          <w:p w14:paraId="555C4279" w14:textId="6BB56072" w:rsidR="00EF6965" w:rsidRPr="00741635" w:rsidRDefault="00EF6965" w:rsidP="00741635">
            <w:pPr>
              <w:pStyle w:val="Zkratky1"/>
            </w:pPr>
            <w:r w:rsidRPr="00741635">
              <w:t>ETSC L1 LS…</w:t>
            </w:r>
          </w:p>
        </w:tc>
        <w:tc>
          <w:tcPr>
            <w:tcW w:w="7170" w:type="dxa"/>
            <w:tcMar>
              <w:top w:w="28" w:type="dxa"/>
              <w:left w:w="0" w:type="dxa"/>
              <w:bottom w:w="28" w:type="dxa"/>
              <w:right w:w="0" w:type="dxa"/>
            </w:tcMar>
          </w:tcPr>
          <w:p w14:paraId="4F6F10EB" w14:textId="79067F27" w:rsidR="00AF6042" w:rsidRPr="001263B3" w:rsidRDefault="00EF6965" w:rsidP="00741635">
            <w:pPr>
              <w:pStyle w:val="Zkratky2"/>
            </w:pPr>
            <w:r w:rsidRPr="00EF6965">
              <w:t>ETCS L1 Limited Supervision</w:t>
            </w:r>
          </w:p>
        </w:tc>
      </w:tr>
      <w:tr w:rsidR="001B0BA2" w:rsidRPr="001263B3" w14:paraId="3AD6AF46" w14:textId="77777777" w:rsidTr="00AF6042">
        <w:tc>
          <w:tcPr>
            <w:tcW w:w="1560" w:type="dxa"/>
            <w:tcMar>
              <w:top w:w="28" w:type="dxa"/>
              <w:left w:w="0" w:type="dxa"/>
              <w:bottom w:w="28" w:type="dxa"/>
              <w:right w:w="0" w:type="dxa"/>
            </w:tcMar>
          </w:tcPr>
          <w:p w14:paraId="187ADD9B" w14:textId="7CEF15E0" w:rsidR="001B0BA2" w:rsidRPr="00741635" w:rsidRDefault="00306A94" w:rsidP="00741635">
            <w:pPr>
              <w:pStyle w:val="Zkratky1"/>
            </w:pPr>
            <w:r w:rsidRPr="00741635">
              <w:t xml:space="preserve">PZS </w:t>
            </w:r>
            <w:r w:rsidRPr="00741635">
              <w:tab/>
            </w:r>
          </w:p>
        </w:tc>
        <w:tc>
          <w:tcPr>
            <w:tcW w:w="7170" w:type="dxa"/>
            <w:tcMar>
              <w:top w:w="28" w:type="dxa"/>
              <w:left w:w="0" w:type="dxa"/>
              <w:bottom w:w="28" w:type="dxa"/>
              <w:right w:w="0" w:type="dxa"/>
            </w:tcMar>
          </w:tcPr>
          <w:p w14:paraId="2BE2E778" w14:textId="3BEB8715" w:rsidR="00AF6042" w:rsidRPr="001263B3" w:rsidRDefault="00306A94" w:rsidP="00741635">
            <w:pPr>
              <w:pStyle w:val="Zkratky2"/>
            </w:pPr>
            <w:r w:rsidRPr="001263B3">
              <w:t>Přejezdové zabezpečovací zařízení světelné</w:t>
            </w:r>
          </w:p>
        </w:tc>
      </w:tr>
      <w:tr w:rsidR="00306A94" w:rsidRPr="00AD0C7B" w14:paraId="0CE9B2AE" w14:textId="77777777" w:rsidTr="00AF6042">
        <w:tc>
          <w:tcPr>
            <w:tcW w:w="1560" w:type="dxa"/>
            <w:tcMar>
              <w:top w:w="28" w:type="dxa"/>
              <w:left w:w="0" w:type="dxa"/>
              <w:bottom w:w="28" w:type="dxa"/>
              <w:right w:w="0" w:type="dxa"/>
            </w:tcMar>
          </w:tcPr>
          <w:p w14:paraId="4C546010" w14:textId="2665DD58" w:rsidR="00306A94" w:rsidRPr="00741635" w:rsidDel="009E36DD" w:rsidRDefault="00741635" w:rsidP="00741635">
            <w:pPr>
              <w:pStyle w:val="Zkratky1"/>
            </w:pPr>
            <w:r w:rsidRPr="00741635">
              <w:t xml:space="preserve">ŽDC </w:t>
            </w:r>
            <w:r w:rsidRPr="00741635">
              <w:tab/>
            </w:r>
          </w:p>
        </w:tc>
        <w:tc>
          <w:tcPr>
            <w:tcW w:w="7170" w:type="dxa"/>
            <w:tcMar>
              <w:top w:w="28" w:type="dxa"/>
              <w:left w:w="0" w:type="dxa"/>
              <w:bottom w:w="28" w:type="dxa"/>
              <w:right w:w="0" w:type="dxa"/>
            </w:tcMar>
          </w:tcPr>
          <w:p w14:paraId="5BF624AC" w14:textId="50132AE0" w:rsidR="00306A94" w:rsidRPr="001263B3" w:rsidDel="009E36DD" w:rsidRDefault="00741635" w:rsidP="00741635">
            <w:pPr>
              <w:pStyle w:val="Zkratky2"/>
            </w:pPr>
            <w:r w:rsidRPr="001263B3">
              <w:t>Železniční dopravní cesta</w:t>
            </w:r>
          </w:p>
        </w:tc>
      </w:tr>
      <w:tr w:rsidR="00741635" w:rsidRPr="00AD0C7B" w14:paraId="47F204E3" w14:textId="77777777" w:rsidTr="00AF6042">
        <w:tc>
          <w:tcPr>
            <w:tcW w:w="1560" w:type="dxa"/>
            <w:tcMar>
              <w:top w:w="28" w:type="dxa"/>
              <w:left w:w="0" w:type="dxa"/>
              <w:bottom w:w="28" w:type="dxa"/>
              <w:right w:w="0" w:type="dxa"/>
            </w:tcMar>
          </w:tcPr>
          <w:p w14:paraId="4C16CBF1" w14:textId="714D7076" w:rsidR="00741635" w:rsidRPr="00741635" w:rsidDel="009E36DD" w:rsidRDefault="00741635" w:rsidP="00741635">
            <w:pPr>
              <w:pStyle w:val="Zkratky1"/>
            </w:pPr>
            <w:r w:rsidRPr="00741635">
              <w:t xml:space="preserve">AZI </w:t>
            </w:r>
            <w:r w:rsidRPr="00741635">
              <w:tab/>
            </w:r>
          </w:p>
        </w:tc>
        <w:tc>
          <w:tcPr>
            <w:tcW w:w="7170" w:type="dxa"/>
            <w:tcMar>
              <w:top w:w="28" w:type="dxa"/>
              <w:left w:w="0" w:type="dxa"/>
              <w:bottom w:w="28" w:type="dxa"/>
              <w:right w:w="0" w:type="dxa"/>
            </w:tcMar>
          </w:tcPr>
          <w:p w14:paraId="219ABA83" w14:textId="555E7EDA" w:rsidR="00741635" w:rsidRPr="001263B3" w:rsidDel="009E36DD" w:rsidRDefault="00741635" w:rsidP="00741635">
            <w:pPr>
              <w:pStyle w:val="Zkratky2"/>
            </w:pPr>
            <w:r w:rsidRPr="001263B3">
              <w:t>Autorizovaný zeměměřický inženýr (dříve ÚOZI)</w:t>
            </w:r>
          </w:p>
        </w:tc>
      </w:tr>
      <w:tr w:rsidR="00741635" w:rsidRPr="00AD0C7B" w14:paraId="0289FE9B" w14:textId="77777777" w:rsidTr="00AF6042">
        <w:tc>
          <w:tcPr>
            <w:tcW w:w="1560" w:type="dxa"/>
            <w:tcMar>
              <w:top w:w="28" w:type="dxa"/>
              <w:left w:w="0" w:type="dxa"/>
              <w:bottom w:w="28" w:type="dxa"/>
              <w:right w:w="0" w:type="dxa"/>
            </w:tcMar>
          </w:tcPr>
          <w:p w14:paraId="48E0DDB4" w14:textId="09B4C467" w:rsidR="00741635" w:rsidRPr="00741635" w:rsidDel="009E36DD" w:rsidRDefault="00741635" w:rsidP="00741635">
            <w:pPr>
              <w:pStyle w:val="Zkratky1"/>
            </w:pPr>
            <w:r w:rsidRPr="00741635">
              <w:t>DTMŽ</w:t>
            </w:r>
            <w:r>
              <w:tab/>
            </w:r>
          </w:p>
        </w:tc>
        <w:tc>
          <w:tcPr>
            <w:tcW w:w="7170" w:type="dxa"/>
            <w:tcMar>
              <w:top w:w="28" w:type="dxa"/>
              <w:left w:w="0" w:type="dxa"/>
              <w:bottom w:w="28" w:type="dxa"/>
              <w:right w:w="0" w:type="dxa"/>
            </w:tcMar>
          </w:tcPr>
          <w:p w14:paraId="75A62944" w14:textId="46714A19" w:rsidR="00741635" w:rsidRPr="001263B3" w:rsidDel="009E36DD" w:rsidRDefault="00741635" w:rsidP="00741635">
            <w:pPr>
              <w:pStyle w:val="Zkratky2"/>
            </w:pPr>
            <w:r w:rsidRPr="001263B3">
              <w:t>Digitální technická mapa železnice</w:t>
            </w:r>
          </w:p>
        </w:tc>
      </w:tr>
      <w:tr w:rsidR="00741635" w:rsidRPr="00AD0C7B" w14:paraId="40B1F9F8" w14:textId="77777777" w:rsidTr="00AF6042">
        <w:tc>
          <w:tcPr>
            <w:tcW w:w="1560" w:type="dxa"/>
            <w:tcMar>
              <w:top w:w="28" w:type="dxa"/>
              <w:left w:w="0" w:type="dxa"/>
              <w:bottom w:w="28" w:type="dxa"/>
              <w:right w:w="0" w:type="dxa"/>
            </w:tcMar>
          </w:tcPr>
          <w:p w14:paraId="6762F806" w14:textId="33005257" w:rsidR="00741635" w:rsidRPr="00741635" w:rsidDel="009E36DD" w:rsidRDefault="00741635" w:rsidP="00741635">
            <w:pPr>
              <w:pStyle w:val="Zkratky1"/>
            </w:pPr>
            <w:r w:rsidRPr="00741635">
              <w:t>ŽBP</w:t>
            </w:r>
            <w:r>
              <w:tab/>
            </w:r>
          </w:p>
        </w:tc>
        <w:tc>
          <w:tcPr>
            <w:tcW w:w="7170" w:type="dxa"/>
            <w:tcMar>
              <w:top w:w="28" w:type="dxa"/>
              <w:left w:w="0" w:type="dxa"/>
              <w:bottom w:w="28" w:type="dxa"/>
              <w:right w:w="0" w:type="dxa"/>
            </w:tcMar>
          </w:tcPr>
          <w:p w14:paraId="5AD1E102" w14:textId="0368025C" w:rsidR="00741635" w:rsidRPr="001263B3" w:rsidDel="009E36DD" w:rsidRDefault="00741635" w:rsidP="00741635">
            <w:pPr>
              <w:pStyle w:val="Zkratky2"/>
            </w:pPr>
            <w:r>
              <w:t>Železniční bodové pole</w:t>
            </w:r>
          </w:p>
        </w:tc>
      </w:tr>
      <w:tr w:rsidR="00A64118" w:rsidRPr="00AD0C7B" w14:paraId="0689A3A6" w14:textId="77777777" w:rsidTr="00AF6042">
        <w:tc>
          <w:tcPr>
            <w:tcW w:w="1560" w:type="dxa"/>
            <w:tcMar>
              <w:top w:w="28" w:type="dxa"/>
              <w:left w:w="0" w:type="dxa"/>
              <w:bottom w:w="28" w:type="dxa"/>
              <w:right w:w="0" w:type="dxa"/>
            </w:tcMar>
          </w:tcPr>
          <w:p w14:paraId="24937609" w14:textId="2C0A7960" w:rsidR="00A64118" w:rsidRDefault="00A64118" w:rsidP="00741635">
            <w:pPr>
              <w:pStyle w:val="Zkratky1"/>
            </w:pPr>
          </w:p>
          <w:p w14:paraId="3EDE80E1" w14:textId="19E83B9D" w:rsidR="00A64118" w:rsidRPr="00741635" w:rsidRDefault="00A64118" w:rsidP="00741635">
            <w:pPr>
              <w:pStyle w:val="Zkratky1"/>
            </w:pPr>
          </w:p>
        </w:tc>
        <w:tc>
          <w:tcPr>
            <w:tcW w:w="7170" w:type="dxa"/>
            <w:tcMar>
              <w:top w:w="28" w:type="dxa"/>
              <w:left w:w="0" w:type="dxa"/>
              <w:bottom w:w="28" w:type="dxa"/>
              <w:right w:w="0" w:type="dxa"/>
            </w:tcMar>
          </w:tcPr>
          <w:p w14:paraId="790316AB" w14:textId="5E7FCB90" w:rsidR="00A64118" w:rsidRPr="006115D3" w:rsidRDefault="00A64118" w:rsidP="00741635">
            <w:pPr>
              <w:pStyle w:val="Zkratky2"/>
            </w:pPr>
          </w:p>
        </w:tc>
      </w:tr>
      <w:tr w:rsidR="00306A94" w:rsidRPr="00AD0C7B" w14:paraId="49622C35" w14:textId="77777777" w:rsidTr="00AF6042">
        <w:tc>
          <w:tcPr>
            <w:tcW w:w="1560" w:type="dxa"/>
            <w:tcMar>
              <w:top w:w="28" w:type="dxa"/>
              <w:left w:w="0" w:type="dxa"/>
              <w:bottom w:w="28" w:type="dxa"/>
              <w:right w:w="0" w:type="dxa"/>
            </w:tcMar>
          </w:tcPr>
          <w:p w14:paraId="1BAC99E6" w14:textId="77777777" w:rsidR="00306A94" w:rsidRPr="00741635" w:rsidDel="009E36DD" w:rsidRDefault="00306A94" w:rsidP="00741635">
            <w:pPr>
              <w:pStyle w:val="Zkratky1"/>
            </w:pPr>
          </w:p>
        </w:tc>
        <w:tc>
          <w:tcPr>
            <w:tcW w:w="7170" w:type="dxa"/>
            <w:tcMar>
              <w:top w:w="28" w:type="dxa"/>
              <w:left w:w="0" w:type="dxa"/>
              <w:bottom w:w="28" w:type="dxa"/>
              <w:right w:w="0" w:type="dxa"/>
            </w:tcMar>
          </w:tcPr>
          <w:p w14:paraId="4798BB9C" w14:textId="77777777" w:rsidR="00306A94" w:rsidRPr="001263B3" w:rsidDel="009E36DD" w:rsidRDefault="00306A94" w:rsidP="00741635">
            <w:pPr>
              <w:pStyle w:val="Zkratky2"/>
            </w:pPr>
          </w:p>
        </w:tc>
      </w:tr>
    </w:tbl>
    <w:p w14:paraId="6957BECA" w14:textId="77777777" w:rsidR="007D016E" w:rsidRDefault="007D016E" w:rsidP="007D016E">
      <w:r>
        <w:br w:type="page"/>
      </w:r>
    </w:p>
    <w:p w14:paraId="663F4105" w14:textId="77777777" w:rsidR="007D016E" w:rsidRPr="008E70B2" w:rsidRDefault="007D016E" w:rsidP="00C007DB">
      <w:pPr>
        <w:pStyle w:val="NADPIS2-1"/>
      </w:pPr>
      <w:bookmarkStart w:id="2" w:name="_Toc199926249"/>
      <w:r w:rsidRPr="008E70B2">
        <w:lastRenderedPageBreak/>
        <w:t>SPECIFIKACE PŘEDMĚTU DÍLA</w:t>
      </w:r>
      <w:bookmarkEnd w:id="2"/>
    </w:p>
    <w:p w14:paraId="23AE3D67" w14:textId="77777777" w:rsidR="007D016E" w:rsidRPr="008E70B2" w:rsidRDefault="007D016E" w:rsidP="005A2CE9">
      <w:pPr>
        <w:pStyle w:val="Nadpis2-2"/>
      </w:pPr>
      <w:bookmarkStart w:id="3" w:name="_Toc199926250"/>
      <w:r w:rsidRPr="008E70B2">
        <w:t xml:space="preserve">Předmět </w:t>
      </w:r>
      <w:r w:rsidR="00390219">
        <w:t>díla</w:t>
      </w:r>
      <w:bookmarkEnd w:id="3"/>
    </w:p>
    <w:p w14:paraId="6E765110" w14:textId="39116929" w:rsidR="00CE5014" w:rsidRDefault="00CE5014" w:rsidP="0080677E">
      <w:pPr>
        <w:pStyle w:val="Text2-1"/>
      </w:pPr>
      <w:r>
        <w:t xml:space="preserve">Předmětem </w:t>
      </w:r>
      <w:r w:rsidR="00390219">
        <w:t>díla</w:t>
      </w:r>
      <w:r w:rsidR="00390219" w:rsidRPr="00390219">
        <w:t xml:space="preserve"> </w:t>
      </w:r>
      <w:r w:rsidR="00390219">
        <w:t>„</w:t>
      </w:r>
      <w:r w:rsidR="00294E05" w:rsidRPr="00294E05">
        <w:rPr>
          <w:b/>
        </w:rPr>
        <w:t>Prostá elektrizace vč. ETCS trati Vsetín – Velké Karlovice</w:t>
      </w:r>
      <w:r w:rsidR="00390219" w:rsidRPr="00390219">
        <w:t xml:space="preserve">“ </w:t>
      </w:r>
      <w:r>
        <w:t xml:space="preserve">je vypracování </w:t>
      </w:r>
      <w:r w:rsidRPr="00221792">
        <w:rPr>
          <w:b/>
        </w:rPr>
        <w:t>Záměru projektu</w:t>
      </w:r>
      <w:r>
        <w:t xml:space="preserve"> </w:t>
      </w:r>
      <w:r w:rsidR="0080677E">
        <w:t>(dále jen „ZP“)</w:t>
      </w:r>
      <w:r w:rsidR="00390219">
        <w:t xml:space="preserve"> </w:t>
      </w:r>
      <w:r w:rsidR="009A7C2C">
        <w:t>po</w:t>
      </w:r>
      <w:r>
        <w:t xml:space="preserve">dle </w:t>
      </w:r>
      <w:r w:rsidR="00C11204">
        <w:t>dokumentu MD „</w:t>
      </w:r>
      <w:r w:rsidR="00D37A71">
        <w:t xml:space="preserve">Pravidla přípravy a realizace </w:t>
      </w:r>
      <w:r w:rsidR="00D37A71" w:rsidRPr="007218BD" w:rsidDel="00FB05B2">
        <w:t xml:space="preserve">akcí dopravní infrastruktury financovaných </w:t>
      </w:r>
      <w:r w:rsidR="00D37A71">
        <w:t>Státním fondem dopravní infrastruktury</w:t>
      </w:r>
      <w:r w:rsidR="00C11204">
        <w:t>,</w:t>
      </w:r>
      <w:r w:rsidR="00C11204" w:rsidRPr="00C11204">
        <w:t xml:space="preserve"> </w:t>
      </w:r>
      <w:r w:rsidR="00C11204">
        <w:t>čj.: MD-4</w:t>
      </w:r>
      <w:r w:rsidR="00D37A71">
        <w:t>6506</w:t>
      </w:r>
      <w:r w:rsidR="00C11204">
        <w:t>/202</w:t>
      </w:r>
      <w:r w:rsidR="00D37A71">
        <w:t>4</w:t>
      </w:r>
      <w:r w:rsidR="00C11204">
        <w:t>-910/</w:t>
      </w:r>
      <w:r w:rsidR="00D37A71">
        <w:t>1</w:t>
      </w:r>
      <w:r w:rsidR="00C11204">
        <w:t xml:space="preserve">, </w:t>
      </w:r>
      <w:r w:rsidR="00D37A71">
        <w:t>08</w:t>
      </w:r>
      <w:r w:rsidR="00C11204">
        <w:t>/202</w:t>
      </w:r>
      <w:r w:rsidR="00D37A71">
        <w:t>4</w:t>
      </w:r>
      <w:r w:rsidR="0018095F">
        <w:t xml:space="preserve"> (dále jen „</w:t>
      </w:r>
      <w:r w:rsidR="009A7C2C">
        <w:t>Pravidla</w:t>
      </w:r>
      <w:r w:rsidR="00390219">
        <w:t xml:space="preserve"> MD</w:t>
      </w:r>
      <w:r w:rsidR="0018095F">
        <w:t>“)</w:t>
      </w:r>
      <w:r w:rsidR="0080677E">
        <w:t xml:space="preserve"> a</w:t>
      </w:r>
      <w:r w:rsidR="00E3151A">
        <w:t> </w:t>
      </w:r>
      <w:r w:rsidR="0080677E" w:rsidRPr="00F7159A">
        <w:rPr>
          <w:b/>
        </w:rPr>
        <w:t>Doprovodné dokumentace</w:t>
      </w:r>
      <w:r w:rsidR="0080677E" w:rsidRPr="00F7159A">
        <w:t xml:space="preserve"> (dále také „DD</w:t>
      </w:r>
      <w:r w:rsidR="009B7F38" w:rsidRPr="00F7159A">
        <w:t>“</w:t>
      </w:r>
      <w:r w:rsidR="0080677E" w:rsidRPr="00F7159A">
        <w:t>).</w:t>
      </w:r>
    </w:p>
    <w:p w14:paraId="4C10B8F0" w14:textId="77777777" w:rsidR="00FE420C" w:rsidRDefault="005527A3" w:rsidP="0060785F">
      <w:pPr>
        <w:pStyle w:val="Text2-1"/>
      </w:pPr>
      <w:r w:rsidRPr="005527A3">
        <w:t xml:space="preserve">Dokumentace ve stupni ZP bude členěna </w:t>
      </w:r>
      <w:r w:rsidR="009A7C2C">
        <w:t>po</w:t>
      </w:r>
      <w:r w:rsidRPr="005527A3">
        <w:t xml:space="preserve">dle </w:t>
      </w:r>
      <w:r w:rsidR="009A7C2C">
        <w:t xml:space="preserve">Pravidel </w:t>
      </w:r>
      <w:r w:rsidR="0080677E">
        <w:t xml:space="preserve">MD </w:t>
      </w:r>
      <w:r w:rsidR="009A7C2C">
        <w:t xml:space="preserve">včetně </w:t>
      </w:r>
      <w:r w:rsidRPr="005527A3">
        <w:t xml:space="preserve">všech </w:t>
      </w:r>
      <w:r w:rsidR="009A7C2C">
        <w:t xml:space="preserve">stanovených </w:t>
      </w:r>
      <w:r w:rsidRPr="005527A3">
        <w:t xml:space="preserve">příloh. Přílohy budou zpracovány v odpovídajícím rozsahu a přesnosti. Pro potřeby projednání, zejména v rámci Správy železnic, státní organizace (dále jen „SŽ“), Zhotovitel použije pro zpracování přílohu P2 směrnice SŽ SM011, Dokumentace staveb Správy železnic, státní organizace, (dále jen „SŽ SM011“). </w:t>
      </w:r>
      <w:r w:rsidR="0060785F" w:rsidRPr="0060785F">
        <w:t>Dokumentace ZP bude zpracována ve</w:t>
      </w:r>
      <w:r w:rsidR="002134BF">
        <w:t> </w:t>
      </w:r>
      <w:r w:rsidR="0060785F" w:rsidRPr="0060785F">
        <w:t>vizuálním stylu a jednotné struktuře SŽ, šablona dokumentace je ke</w:t>
      </w:r>
      <w:r w:rsidR="00D32134">
        <w:t> </w:t>
      </w:r>
      <w:r w:rsidR="0060785F" w:rsidRPr="0060785F">
        <w:t>stažení na</w:t>
      </w:r>
      <w:r w:rsidR="00DF169C">
        <w:t> </w:t>
      </w:r>
      <w:r w:rsidR="0060785F" w:rsidRPr="0060785F">
        <w:t xml:space="preserve">Portálu modernizace dráhy na webových stránkách: </w:t>
      </w:r>
      <w:hyperlink r:id="rId11" w:history="1">
        <w:r w:rsidR="0060785F" w:rsidRPr="00C45BB9">
          <w:rPr>
            <w:rStyle w:val="Hypertextovodkaz"/>
            <w:noProof w:val="0"/>
          </w:rPr>
          <w:t>https://modernizace.spravazeleznic.cz/nastroje/sablonyzameruprojektu</w:t>
        </w:r>
      </w:hyperlink>
      <w:r w:rsidR="0060785F" w:rsidRPr="0060785F">
        <w:t>.</w:t>
      </w:r>
      <w:r w:rsidR="0060785F">
        <w:t xml:space="preserve"> </w:t>
      </w:r>
      <w:r w:rsidRPr="005527A3">
        <w:t>Zhotovitel poskytne Objednateli veškerou součinnost při projednání ZP na Centrální komisi MD.</w:t>
      </w:r>
      <w:r>
        <w:t xml:space="preserve"> </w:t>
      </w:r>
    </w:p>
    <w:p w14:paraId="3893BF35" w14:textId="1222320A" w:rsidR="0018395D" w:rsidRPr="005D6B13" w:rsidRDefault="003D07E4" w:rsidP="00CE5014">
      <w:pPr>
        <w:pStyle w:val="Text2-1"/>
      </w:pPr>
      <w:r w:rsidRPr="005D6B13">
        <w:t xml:space="preserve">Zpracování </w:t>
      </w:r>
      <w:r w:rsidRPr="005D6B13">
        <w:rPr>
          <w:b/>
          <w:bCs/>
        </w:rPr>
        <w:t>ekonomického hodnocení</w:t>
      </w:r>
      <w:r w:rsidRPr="005D6B13">
        <w:t xml:space="preserve"> bude provedeno podle platné </w:t>
      </w:r>
      <w:r w:rsidR="00EF1362" w:rsidRPr="005D6B13">
        <w:t>resortní</w:t>
      </w:r>
      <w:r w:rsidRPr="005D6B13">
        <w:t xml:space="preserve"> metodiky pro hodnocení ekonomické efektivnosti projektů dopravních staveb a dalších platných pokynů MD a SŽ</w:t>
      </w:r>
      <w:r w:rsidR="0018395D" w:rsidRPr="005D6B13">
        <w:t xml:space="preserve">. </w:t>
      </w:r>
    </w:p>
    <w:p w14:paraId="171B1CF0" w14:textId="197369CE" w:rsidR="00CE5014" w:rsidRPr="005D6B13" w:rsidRDefault="00CE5014" w:rsidP="00CE5014">
      <w:pPr>
        <w:pStyle w:val="Text2-1"/>
      </w:pPr>
      <w:r w:rsidRPr="005D6B13">
        <w:t xml:space="preserve">Součástí plnění je i </w:t>
      </w:r>
      <w:r w:rsidRPr="005D6B13">
        <w:rPr>
          <w:b/>
          <w:bCs/>
        </w:rPr>
        <w:t>zpracování Doprovodné dokumentace</w:t>
      </w:r>
      <w:r w:rsidRPr="005D6B13">
        <w:t>. Požadavky na provedení a rozsah Doprovodné dokumentace jsou uvedeny v</w:t>
      </w:r>
      <w:r w:rsidR="00673C64" w:rsidRPr="005D6B13">
        <w:t> </w:t>
      </w:r>
      <w:r w:rsidR="00665E1D" w:rsidRPr="005D6B13">
        <w:t>článku</w:t>
      </w:r>
      <w:r w:rsidRPr="005D6B13">
        <w:t xml:space="preserve"> </w:t>
      </w:r>
      <w:r w:rsidR="005C0794" w:rsidRPr="005D6B13">
        <w:fldChar w:fldCharType="begin"/>
      </w:r>
      <w:r w:rsidR="005C0794" w:rsidRPr="005D6B13">
        <w:instrText xml:space="preserve"> REF _Ref90640448 \r \h </w:instrText>
      </w:r>
      <w:r w:rsidR="00CB7C4D" w:rsidRPr="005D6B13">
        <w:instrText xml:space="preserve"> \* MERGEFORMAT </w:instrText>
      </w:r>
      <w:r w:rsidR="005C0794" w:rsidRPr="005D6B13">
        <w:fldChar w:fldCharType="separate"/>
      </w:r>
      <w:r w:rsidR="009302E0">
        <w:t>5.2</w:t>
      </w:r>
      <w:r w:rsidR="005C0794" w:rsidRPr="005D6B13">
        <w:fldChar w:fldCharType="end"/>
      </w:r>
      <w:r w:rsidR="005C0794" w:rsidRPr="005D6B13">
        <w:t xml:space="preserve"> </w:t>
      </w:r>
      <w:r w:rsidR="00673C64" w:rsidRPr="005D6B13">
        <w:t>Rozsah a členění Doprovodné dokumentace.</w:t>
      </w:r>
      <w:r w:rsidR="00673C64" w:rsidRPr="005D6B13" w:rsidDel="00673C64">
        <w:t xml:space="preserve"> </w:t>
      </w:r>
    </w:p>
    <w:p w14:paraId="063C741B" w14:textId="7686C7DC" w:rsidR="00097A08" w:rsidRDefault="00CE5014" w:rsidP="00CE5014">
      <w:pPr>
        <w:pStyle w:val="Text2-1"/>
      </w:pPr>
      <w:r w:rsidRPr="005D6B13">
        <w:t>Součástí plnění je i zajištění a doplnění potřebných podkladů, (nad rámec podkladů uvedených v</w:t>
      </w:r>
      <w:r w:rsidR="00514C9A" w:rsidRPr="005D6B13">
        <w:t xml:space="preserve"> kapitole </w:t>
      </w:r>
      <w:r w:rsidR="005C0794" w:rsidRPr="005D6B13">
        <w:fldChar w:fldCharType="begin"/>
      </w:r>
      <w:r w:rsidR="005C0794" w:rsidRPr="005D6B13">
        <w:instrText xml:space="preserve"> REF _Ref181269395 \r \h </w:instrText>
      </w:r>
      <w:r w:rsidR="005D6B13">
        <w:instrText xml:space="preserve"> \* MERGEFORMAT </w:instrText>
      </w:r>
      <w:r w:rsidR="005C0794" w:rsidRPr="005D6B13">
        <w:fldChar w:fldCharType="separate"/>
      </w:r>
      <w:r w:rsidR="009302E0">
        <w:t>2</w:t>
      </w:r>
      <w:r w:rsidR="005C0794" w:rsidRPr="005D6B13">
        <w:fldChar w:fldCharType="end"/>
      </w:r>
      <w:r w:rsidR="005C0794" w:rsidRPr="005D6B13">
        <w:t>.</w:t>
      </w:r>
      <w:r w:rsidRPr="005D6B13">
        <w:t>) a mapových podkladů, nezbytných ke</w:t>
      </w:r>
      <w:r w:rsidR="005C0794" w:rsidRPr="005D6B13">
        <w:t> </w:t>
      </w:r>
      <w:r w:rsidRPr="005D6B13">
        <w:t>zpracování</w:t>
      </w:r>
      <w:r w:rsidR="005C0794" w:rsidRPr="005D6B13">
        <w:t> </w:t>
      </w:r>
      <w:r w:rsidR="005D3E75" w:rsidRPr="005D6B13">
        <w:t>ZP</w:t>
      </w:r>
      <w:r w:rsidRPr="005D6B13">
        <w:t>.</w:t>
      </w:r>
    </w:p>
    <w:p w14:paraId="603567A6" w14:textId="77777777" w:rsidR="007D016E" w:rsidRPr="008D68FA" w:rsidRDefault="007D016E" w:rsidP="008D68FA">
      <w:pPr>
        <w:pStyle w:val="Nadpis2-2"/>
      </w:pPr>
      <w:bookmarkStart w:id="4" w:name="_Toc199926251"/>
      <w:r w:rsidRPr="008D68FA">
        <w:t>Hlavní cíle stavby</w:t>
      </w:r>
      <w:bookmarkEnd w:id="4"/>
    </w:p>
    <w:p w14:paraId="7BD62537" w14:textId="30D74041" w:rsidR="007D016E" w:rsidRPr="00487281" w:rsidRDefault="00B82932" w:rsidP="005A2CE9">
      <w:pPr>
        <w:pStyle w:val="Text2-1"/>
        <w:rPr>
          <w:rFonts w:asciiTheme="minorHAnsi" w:hAnsiTheme="minorHAnsi"/>
        </w:rPr>
      </w:pPr>
      <w:r w:rsidRPr="00487281">
        <w:rPr>
          <w:rFonts w:asciiTheme="minorHAnsi" w:hAnsiTheme="minorHAnsi"/>
        </w:rPr>
        <w:t xml:space="preserve">Cílem díla je prostá elektrizace úseku trati, v nezbytně nutném rozsahu pro soupravy osobní regionální dopravy (EMU, </w:t>
      </w:r>
      <w:r w:rsidR="008F48A2">
        <w:rPr>
          <w:rFonts w:asciiTheme="minorHAnsi" w:hAnsiTheme="minorHAnsi"/>
        </w:rPr>
        <w:t xml:space="preserve">popř. </w:t>
      </w:r>
      <w:r w:rsidRPr="00487281">
        <w:rPr>
          <w:rFonts w:asciiTheme="minorHAnsi" w:hAnsiTheme="minorHAnsi"/>
        </w:rPr>
        <w:t xml:space="preserve">BEMU) na regionální trati Vsetín – Velké Karlovice a vybudování systému jednotného Evropského vlakového zabezpečovače </w:t>
      </w:r>
      <w:r w:rsidR="00D723BC" w:rsidRPr="00487281">
        <w:rPr>
          <w:rFonts w:asciiTheme="minorHAnsi" w:hAnsiTheme="minorHAnsi"/>
          <w:b/>
          <w:bCs/>
        </w:rPr>
        <w:t>ETCS L1 Limited Supervision</w:t>
      </w:r>
      <w:r w:rsidR="00D723BC" w:rsidRPr="00487281">
        <w:rPr>
          <w:rFonts w:asciiTheme="minorHAnsi" w:hAnsiTheme="minorHAnsi"/>
        </w:rPr>
        <w:t xml:space="preserve"> (</w:t>
      </w:r>
      <w:r w:rsidR="00EF4D0F">
        <w:rPr>
          <w:rFonts w:asciiTheme="minorHAnsi" w:hAnsiTheme="minorHAnsi"/>
        </w:rPr>
        <w:t>dále jen „</w:t>
      </w:r>
      <w:r w:rsidR="00D723BC" w:rsidRPr="00487281">
        <w:rPr>
          <w:rFonts w:asciiTheme="minorHAnsi" w:hAnsiTheme="minorHAnsi"/>
        </w:rPr>
        <w:t>ETCS L1 LS</w:t>
      </w:r>
      <w:r w:rsidR="004D0B02">
        <w:rPr>
          <w:rFonts w:asciiTheme="minorHAnsi" w:hAnsiTheme="minorHAnsi"/>
        </w:rPr>
        <w:t>“</w:t>
      </w:r>
      <w:r w:rsidR="004D0B02" w:rsidRPr="00487281">
        <w:rPr>
          <w:rFonts w:asciiTheme="minorHAnsi" w:hAnsiTheme="minorHAnsi"/>
        </w:rPr>
        <w:t xml:space="preserve">) </w:t>
      </w:r>
      <w:r w:rsidR="00C30581" w:rsidRPr="00487281">
        <w:rPr>
          <w:rFonts w:asciiTheme="minorHAnsi" w:hAnsiTheme="minorHAnsi"/>
        </w:rPr>
        <w:t>a zabezpečení</w:t>
      </w:r>
      <w:r w:rsidR="00D723BC" w:rsidRPr="00487281">
        <w:rPr>
          <w:rFonts w:asciiTheme="minorHAnsi" w:hAnsiTheme="minorHAnsi"/>
        </w:rPr>
        <w:t xml:space="preserve"> trati Vsetín – Velké Karlovice </w:t>
      </w:r>
      <w:bookmarkStart w:id="5" w:name="_Hlk197419549"/>
      <w:r w:rsidR="00E35622">
        <w:rPr>
          <w:rFonts w:asciiTheme="minorHAnsi" w:hAnsiTheme="minorHAnsi"/>
        </w:rPr>
        <w:t xml:space="preserve">dle předpisu SŽDC D1 </w:t>
      </w:r>
      <w:bookmarkEnd w:id="5"/>
      <w:r w:rsidR="0020455A" w:rsidRPr="00487281">
        <w:rPr>
          <w:rFonts w:asciiTheme="minorHAnsi" w:eastAsia="Calibri" w:hAnsiTheme="minorHAnsi" w:cs="Times New Roman"/>
          <w:color w:val="000000"/>
        </w:rPr>
        <w:t>vč. rekonstrukce dopraven</w:t>
      </w:r>
      <w:r w:rsidR="00EF4D0F">
        <w:rPr>
          <w:rFonts w:asciiTheme="minorHAnsi" w:eastAsia="Calibri" w:hAnsiTheme="minorHAnsi" w:cs="Times New Roman"/>
          <w:color w:val="000000"/>
        </w:rPr>
        <w:t xml:space="preserve"> a infrastrukturních objektů</w:t>
      </w:r>
      <w:r w:rsidR="0020455A" w:rsidRPr="00487281">
        <w:rPr>
          <w:rFonts w:asciiTheme="minorHAnsi" w:eastAsia="Calibri" w:hAnsiTheme="minorHAnsi" w:cs="Times New Roman"/>
          <w:color w:val="000000"/>
        </w:rPr>
        <w:t xml:space="preserve"> vyplývající ze zpracované dopravní technologie</w:t>
      </w:r>
      <w:r w:rsidRPr="00487281">
        <w:rPr>
          <w:rFonts w:asciiTheme="minorHAnsi" w:hAnsiTheme="minorHAnsi"/>
        </w:rPr>
        <w:t>. Cílem</w:t>
      </w:r>
      <w:r w:rsidR="00487281" w:rsidRPr="00487281">
        <w:rPr>
          <w:rFonts w:asciiTheme="minorHAnsi" w:hAnsiTheme="minorHAnsi"/>
        </w:rPr>
        <w:t xml:space="preserve"> investiční akce</w:t>
      </w:r>
      <w:r w:rsidRPr="00487281">
        <w:rPr>
          <w:rFonts w:asciiTheme="minorHAnsi" w:hAnsiTheme="minorHAnsi"/>
        </w:rPr>
        <w:t xml:space="preserve"> je snížení emisí z</w:t>
      </w:r>
      <w:r w:rsidR="00A73F2F">
        <w:rPr>
          <w:rFonts w:asciiTheme="minorHAnsi" w:hAnsiTheme="minorHAnsi"/>
        </w:rPr>
        <w:t>e</w:t>
      </w:r>
      <w:r w:rsidR="00E3151A">
        <w:rPr>
          <w:rFonts w:asciiTheme="minorHAnsi" w:hAnsiTheme="minorHAnsi"/>
        </w:rPr>
        <w:t> </w:t>
      </w:r>
      <w:r w:rsidRPr="00487281">
        <w:rPr>
          <w:rFonts w:asciiTheme="minorHAnsi" w:hAnsiTheme="minorHAnsi"/>
        </w:rPr>
        <w:t>železniční dopravy a zkrácení jízdních dob vlakových spojů osobní dopravy a úspor</w:t>
      </w:r>
      <w:r w:rsidR="00EF4D0F">
        <w:rPr>
          <w:rFonts w:asciiTheme="minorHAnsi" w:hAnsiTheme="minorHAnsi"/>
        </w:rPr>
        <w:t>a</w:t>
      </w:r>
      <w:r w:rsidRPr="00487281">
        <w:rPr>
          <w:rFonts w:asciiTheme="minorHAnsi" w:hAnsiTheme="minorHAnsi"/>
        </w:rPr>
        <w:t xml:space="preserve"> provozních nákladů. Další cíle jsou zvýšení úrovně bezpečnosti železničního provozu, optimalizace podmínek pro řízení železničního provozu, posilování a rozvíjení moderních způsobů řízení – ERTMS, začlenění do systému evropských železnic s dopravní infrastrukturou splňující Směrnice EU pro dosažení interoperability na tratích evropského železničního systému, rozšiřování tranzitní dopravy a s tím související konkurenceschopnost železniční dopravy</w:t>
      </w:r>
      <w:r w:rsidR="007D016E" w:rsidRPr="00487281">
        <w:rPr>
          <w:rFonts w:asciiTheme="minorHAnsi" w:hAnsiTheme="minorHAnsi"/>
        </w:rPr>
        <w:t>.</w:t>
      </w:r>
    </w:p>
    <w:p w14:paraId="084571E5" w14:textId="77777777" w:rsidR="007D016E" w:rsidRPr="008E70B2" w:rsidRDefault="005A2CE9" w:rsidP="005A2CE9">
      <w:pPr>
        <w:pStyle w:val="Nadpis2-2"/>
      </w:pPr>
      <w:bookmarkStart w:id="6" w:name="_Toc199926252"/>
      <w:r>
        <w:t xml:space="preserve">Umístění </w:t>
      </w:r>
      <w:r w:rsidR="007D016E" w:rsidRPr="008E70B2">
        <w:t>stavby</w:t>
      </w:r>
      <w:r w:rsidR="00245C34">
        <w:t xml:space="preserve">, </w:t>
      </w:r>
      <w:bookmarkStart w:id="7" w:name="_Hlk183001594"/>
      <w:r w:rsidR="00245C34">
        <w:t>z</w:t>
      </w:r>
      <w:r w:rsidR="00245C34" w:rsidRPr="00245C34">
        <w:t>ákladní charakteristika trati (objektu, zařízení)</w:t>
      </w:r>
      <w:bookmarkEnd w:id="6"/>
      <w:bookmarkEnd w:id="7"/>
    </w:p>
    <w:p w14:paraId="6B2F0D65" w14:textId="75D32323" w:rsidR="000313C4" w:rsidRPr="000313C4" w:rsidRDefault="000313C4" w:rsidP="000313C4">
      <w:pPr>
        <w:pStyle w:val="Text2-1"/>
      </w:pPr>
      <w:r w:rsidRPr="000313C4">
        <w:t xml:space="preserve">Stavba bude probíhat na trati </w:t>
      </w:r>
      <w:r w:rsidR="009624FB" w:rsidRPr="009624FB">
        <w:t>Vsetín – Velké Karlovice</w:t>
      </w:r>
      <w:r w:rsidRPr="000313C4">
        <w:t>.</w:t>
      </w:r>
    </w:p>
    <w:p w14:paraId="0721C62B" w14:textId="77777777" w:rsidR="000313C4" w:rsidRPr="000313C4" w:rsidRDefault="000313C4" w:rsidP="000313C4">
      <w:pPr>
        <w:keepNext/>
        <w:keepLines/>
        <w:pBdr>
          <w:top w:val="single" w:sz="12" w:space="3" w:color="00A1E0"/>
        </w:pBdr>
        <w:suppressAutoHyphens/>
        <w:spacing w:after="60" w:line="264" w:lineRule="auto"/>
        <w:ind w:left="680" w:right="-57"/>
        <w:rPr>
          <w:rFonts w:asciiTheme="majorHAnsi" w:hAnsiTheme="majorHAnsi"/>
          <w:b/>
          <w:noProof/>
          <w:sz w:val="14"/>
          <w:szCs w:val="18"/>
          <w:lang w:eastAsia="cs-CZ"/>
        </w:rPr>
      </w:pPr>
      <w:r w:rsidRPr="000313C4">
        <w:rPr>
          <w:rFonts w:asciiTheme="majorHAnsi" w:hAnsiTheme="majorHAnsi"/>
          <w:b/>
          <w:noProof/>
          <w:sz w:val="14"/>
          <w:szCs w:val="18"/>
          <w:lang w:eastAsia="cs-CZ"/>
        </w:rPr>
        <w:t>Údaje o stavbě</w:t>
      </w:r>
    </w:p>
    <w:tbl>
      <w:tblPr>
        <w:tblStyle w:val="TabZTPbez"/>
        <w:tblW w:w="8108" w:type="dxa"/>
        <w:tblLook w:val="04E0" w:firstRow="1" w:lastRow="1" w:firstColumn="1" w:lastColumn="0" w:noHBand="0" w:noVBand="1"/>
      </w:tblPr>
      <w:tblGrid>
        <w:gridCol w:w="3856"/>
        <w:gridCol w:w="4252"/>
      </w:tblGrid>
      <w:tr w:rsidR="000313C4" w:rsidRPr="000313C4" w14:paraId="1933FE2A" w14:textId="77777777" w:rsidTr="00CE1E2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56" w:type="dxa"/>
          </w:tcPr>
          <w:p w14:paraId="35BC1772" w14:textId="77777777" w:rsidR="000313C4" w:rsidRPr="000313C4" w:rsidRDefault="000313C4" w:rsidP="000313C4">
            <w:pPr>
              <w:spacing w:before="20" w:after="20" w:line="240" w:lineRule="auto"/>
              <w:rPr>
                <w:sz w:val="14"/>
                <w:szCs w:val="18"/>
              </w:rPr>
            </w:pPr>
            <w:r w:rsidRPr="000313C4">
              <w:rPr>
                <w:sz w:val="14"/>
                <w:szCs w:val="18"/>
              </w:rPr>
              <w:t>Označení (S-kód)</w:t>
            </w:r>
          </w:p>
        </w:tc>
        <w:tc>
          <w:tcPr>
            <w:tcW w:w="4252" w:type="dxa"/>
          </w:tcPr>
          <w:p w14:paraId="0BDC3042" w14:textId="57E1D8ED" w:rsidR="000313C4" w:rsidRPr="000313C4" w:rsidRDefault="000313C4" w:rsidP="000313C4">
            <w:pPr>
              <w:spacing w:before="20" w:after="20" w:line="240" w:lineRule="auto"/>
              <w:cnfStyle w:val="100000000000" w:firstRow="1" w:lastRow="0" w:firstColumn="0" w:lastColumn="0" w:oddVBand="0" w:evenVBand="0" w:oddHBand="0" w:evenHBand="0" w:firstRowFirstColumn="0" w:firstRowLastColumn="0" w:lastRowFirstColumn="0" w:lastRowLastColumn="0"/>
              <w:rPr>
                <w:sz w:val="14"/>
                <w:szCs w:val="18"/>
              </w:rPr>
            </w:pPr>
            <w:r w:rsidRPr="000313C4">
              <w:rPr>
                <w:sz w:val="14"/>
                <w:szCs w:val="18"/>
              </w:rPr>
              <w:t>S</w:t>
            </w:r>
            <w:r w:rsidR="009624FB" w:rsidRPr="009624FB">
              <w:rPr>
                <w:sz w:val="14"/>
                <w:szCs w:val="18"/>
              </w:rPr>
              <w:t>622400014</w:t>
            </w:r>
          </w:p>
        </w:tc>
      </w:tr>
      <w:tr w:rsidR="000313C4" w:rsidRPr="000313C4" w14:paraId="75A927CB" w14:textId="77777777" w:rsidTr="00CE1E25">
        <w:tc>
          <w:tcPr>
            <w:cnfStyle w:val="001000000000" w:firstRow="0" w:lastRow="0" w:firstColumn="1" w:lastColumn="0" w:oddVBand="0" w:evenVBand="0" w:oddHBand="0" w:evenHBand="0" w:firstRowFirstColumn="0" w:firstRowLastColumn="0" w:lastRowFirstColumn="0" w:lastRowLastColumn="0"/>
            <w:tcW w:w="3856" w:type="dxa"/>
          </w:tcPr>
          <w:p w14:paraId="7AAA4ED8" w14:textId="77777777" w:rsidR="000313C4" w:rsidRPr="000313C4" w:rsidRDefault="000313C4" w:rsidP="000313C4">
            <w:pPr>
              <w:spacing w:before="20" w:after="20" w:line="240" w:lineRule="auto"/>
              <w:rPr>
                <w:sz w:val="14"/>
                <w:szCs w:val="18"/>
              </w:rPr>
            </w:pPr>
            <w:r w:rsidRPr="000313C4">
              <w:rPr>
                <w:sz w:val="14"/>
                <w:szCs w:val="18"/>
              </w:rPr>
              <w:t>Kraj</w:t>
            </w:r>
          </w:p>
        </w:tc>
        <w:tc>
          <w:tcPr>
            <w:tcW w:w="4252" w:type="dxa"/>
          </w:tcPr>
          <w:p w14:paraId="729FC082" w14:textId="2B6BB469" w:rsidR="000313C4" w:rsidRPr="000313C4" w:rsidRDefault="009624FB" w:rsidP="000313C4">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Pr>
                <w:sz w:val="14"/>
                <w:szCs w:val="18"/>
              </w:rPr>
              <w:t>Zlínský</w:t>
            </w:r>
          </w:p>
        </w:tc>
      </w:tr>
      <w:tr w:rsidR="000313C4" w:rsidRPr="000313C4" w14:paraId="0AC28977" w14:textId="77777777" w:rsidTr="00CE1E25">
        <w:tc>
          <w:tcPr>
            <w:cnfStyle w:val="001000000000" w:firstRow="0" w:lastRow="0" w:firstColumn="1" w:lastColumn="0" w:oddVBand="0" w:evenVBand="0" w:oddHBand="0" w:evenHBand="0" w:firstRowFirstColumn="0" w:firstRowLastColumn="0" w:lastRowFirstColumn="0" w:lastRowLastColumn="0"/>
            <w:tcW w:w="3856" w:type="dxa"/>
          </w:tcPr>
          <w:p w14:paraId="75689E97" w14:textId="77777777" w:rsidR="000313C4" w:rsidRPr="000313C4" w:rsidRDefault="000313C4" w:rsidP="000313C4">
            <w:pPr>
              <w:spacing w:before="20" w:after="20" w:line="240" w:lineRule="auto"/>
              <w:rPr>
                <w:sz w:val="14"/>
                <w:szCs w:val="18"/>
              </w:rPr>
            </w:pPr>
            <w:r w:rsidRPr="000313C4">
              <w:rPr>
                <w:sz w:val="14"/>
                <w:szCs w:val="18"/>
              </w:rPr>
              <w:t>Okres</w:t>
            </w:r>
          </w:p>
        </w:tc>
        <w:tc>
          <w:tcPr>
            <w:tcW w:w="4252" w:type="dxa"/>
          </w:tcPr>
          <w:p w14:paraId="4998ECD5" w14:textId="218B685A" w:rsidR="000313C4" w:rsidRPr="000313C4" w:rsidRDefault="009624FB" w:rsidP="000313C4">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Pr>
                <w:sz w:val="14"/>
                <w:szCs w:val="18"/>
              </w:rPr>
              <w:t>Vsetín</w:t>
            </w:r>
          </w:p>
        </w:tc>
      </w:tr>
      <w:tr w:rsidR="000313C4" w:rsidRPr="000313C4" w14:paraId="0CDFF800" w14:textId="77777777" w:rsidTr="00CE1E25">
        <w:tc>
          <w:tcPr>
            <w:cnfStyle w:val="001000000000" w:firstRow="0" w:lastRow="0" w:firstColumn="1" w:lastColumn="0" w:oddVBand="0" w:evenVBand="0" w:oddHBand="0" w:evenHBand="0" w:firstRowFirstColumn="0" w:firstRowLastColumn="0" w:lastRowFirstColumn="0" w:lastRowLastColumn="0"/>
            <w:tcW w:w="3856" w:type="dxa"/>
          </w:tcPr>
          <w:p w14:paraId="642044CA" w14:textId="77777777" w:rsidR="000313C4" w:rsidRPr="000313C4" w:rsidRDefault="000313C4" w:rsidP="000313C4">
            <w:pPr>
              <w:spacing w:before="20" w:after="20" w:line="240" w:lineRule="auto"/>
              <w:rPr>
                <w:sz w:val="14"/>
                <w:szCs w:val="18"/>
              </w:rPr>
            </w:pPr>
            <w:r w:rsidRPr="000313C4">
              <w:rPr>
                <w:sz w:val="14"/>
                <w:szCs w:val="18"/>
              </w:rPr>
              <w:t>Katastrální území</w:t>
            </w:r>
          </w:p>
        </w:tc>
        <w:tc>
          <w:tcPr>
            <w:tcW w:w="4252" w:type="dxa"/>
          </w:tcPr>
          <w:p w14:paraId="44FBD9D1" w14:textId="5597CE66" w:rsidR="000313C4" w:rsidRPr="000313C4" w:rsidRDefault="009624FB" w:rsidP="000313C4">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sidRPr="009624FB">
              <w:rPr>
                <w:sz w:val="14"/>
                <w:szCs w:val="18"/>
              </w:rPr>
              <w:t>Vsetín, Ústí u Vsetína, Hovězí, Huslenky, Halenkov, Nový Hrozenkov, Velké Karlovice</w:t>
            </w:r>
          </w:p>
        </w:tc>
      </w:tr>
      <w:tr w:rsidR="000313C4" w:rsidRPr="000313C4" w14:paraId="66D1B7B4" w14:textId="77777777" w:rsidTr="00CE1E25">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56" w:type="dxa"/>
          </w:tcPr>
          <w:p w14:paraId="0739E003" w14:textId="77777777" w:rsidR="000313C4" w:rsidRPr="000313C4" w:rsidRDefault="000313C4" w:rsidP="000313C4">
            <w:pPr>
              <w:spacing w:before="20" w:after="20" w:line="240" w:lineRule="auto"/>
              <w:rPr>
                <w:sz w:val="14"/>
                <w:szCs w:val="18"/>
              </w:rPr>
            </w:pPr>
            <w:r w:rsidRPr="000313C4">
              <w:rPr>
                <w:sz w:val="14"/>
                <w:szCs w:val="18"/>
              </w:rPr>
              <w:t>Správce</w:t>
            </w:r>
            <w:r w:rsidR="00245C34">
              <w:rPr>
                <w:sz w:val="14"/>
                <w:szCs w:val="18"/>
              </w:rPr>
              <w:t xml:space="preserve"> trati/mostu/budovy</w:t>
            </w:r>
          </w:p>
        </w:tc>
        <w:tc>
          <w:tcPr>
            <w:tcW w:w="4252" w:type="dxa"/>
          </w:tcPr>
          <w:p w14:paraId="5253758E" w14:textId="5407EB69" w:rsidR="000313C4" w:rsidRPr="000313C4" w:rsidRDefault="009624FB" w:rsidP="000313C4">
            <w:pPr>
              <w:spacing w:before="20" w:after="20" w:line="240" w:lineRule="auto"/>
              <w:cnfStyle w:val="010000000000" w:firstRow="0" w:lastRow="1" w:firstColumn="0" w:lastColumn="0" w:oddVBand="0" w:evenVBand="0" w:oddHBand="0" w:evenHBand="0" w:firstRowFirstColumn="0" w:firstRowLastColumn="0" w:lastRowFirstColumn="0" w:lastRowLastColumn="0"/>
              <w:rPr>
                <w:sz w:val="14"/>
                <w:szCs w:val="18"/>
              </w:rPr>
            </w:pPr>
            <w:r>
              <w:rPr>
                <w:sz w:val="14"/>
                <w:szCs w:val="18"/>
              </w:rPr>
              <w:t>OŘ Ostrava</w:t>
            </w:r>
          </w:p>
        </w:tc>
      </w:tr>
    </w:tbl>
    <w:p w14:paraId="16815C8B" w14:textId="77777777" w:rsidR="000313C4" w:rsidRPr="000313C4" w:rsidRDefault="000313C4" w:rsidP="000313C4">
      <w:pPr>
        <w:spacing w:after="0" w:line="264" w:lineRule="auto"/>
        <w:ind w:left="737"/>
        <w:jc w:val="both"/>
        <w:rPr>
          <w:sz w:val="18"/>
          <w:szCs w:val="18"/>
        </w:rPr>
      </w:pPr>
    </w:p>
    <w:p w14:paraId="43AA8951" w14:textId="79A79C3A" w:rsidR="007D016E" w:rsidRPr="008E70B2" w:rsidRDefault="00C345A2" w:rsidP="00CE1E25">
      <w:pPr>
        <w:pStyle w:val="Text2-1"/>
        <w:keepNext/>
        <w:ind w:left="750" w:hanging="750"/>
      </w:pPr>
      <w:r>
        <w:lastRenderedPageBreak/>
        <w:t xml:space="preserve">Předpokládané staničení ve dvou </w:t>
      </w:r>
      <w:r w:rsidR="00646804">
        <w:t xml:space="preserve">traťových </w:t>
      </w:r>
      <w:r>
        <w:t>úsecích: 35,3</w:t>
      </w:r>
      <w:r w:rsidR="001D198A">
        <w:t>5</w:t>
      </w:r>
      <w:r>
        <w:t xml:space="preserve"> - 37,</w:t>
      </w:r>
      <w:r w:rsidR="001D198A">
        <w:t>95</w:t>
      </w:r>
      <w:r w:rsidR="00646804">
        <w:t xml:space="preserve"> km</w:t>
      </w:r>
      <w:r>
        <w:t xml:space="preserve"> a 2,9 – 27,0 km.  </w:t>
      </w:r>
    </w:p>
    <w:p w14:paraId="53EAA0C2" w14:textId="77777777" w:rsidR="007B3B7B" w:rsidRPr="00D11029" w:rsidRDefault="007B3B7B" w:rsidP="007B3B7B">
      <w:pPr>
        <w:pStyle w:val="TabulkaNadpis"/>
      </w:pPr>
      <w:r w:rsidRPr="008F0949">
        <w:t>Údaje o trati</w:t>
      </w:r>
    </w:p>
    <w:tbl>
      <w:tblPr>
        <w:tblStyle w:val="TabZTPbez"/>
        <w:tblW w:w="8115" w:type="dxa"/>
        <w:tblInd w:w="690" w:type="dxa"/>
        <w:tblLook w:val="04E0" w:firstRow="1" w:lastRow="1" w:firstColumn="1" w:lastColumn="0" w:noHBand="0" w:noVBand="1"/>
      </w:tblPr>
      <w:tblGrid>
        <w:gridCol w:w="3846"/>
        <w:gridCol w:w="4269"/>
      </w:tblGrid>
      <w:tr w:rsidR="007B3B7B" w:rsidRPr="003D4852" w14:paraId="69009DFF" w14:textId="77777777" w:rsidTr="00CE1E2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46" w:type="dxa"/>
          </w:tcPr>
          <w:p w14:paraId="6B2607E4" w14:textId="77777777" w:rsidR="007B3B7B" w:rsidRPr="003D4852" w:rsidRDefault="007B3B7B" w:rsidP="007B3B7B">
            <w:pPr>
              <w:pStyle w:val="Tabulka-7"/>
            </w:pPr>
            <w:r w:rsidRPr="003D4852">
              <w:t>Kategorie dráhy podle zákona č. 266/1994 Sb.</w:t>
            </w:r>
          </w:p>
        </w:tc>
        <w:tc>
          <w:tcPr>
            <w:tcW w:w="4269" w:type="dxa"/>
          </w:tcPr>
          <w:p w14:paraId="2D09B8BB" w14:textId="4C3370A0" w:rsidR="007B3B7B" w:rsidRPr="003D4852" w:rsidRDefault="009624FB" w:rsidP="007B3B7B">
            <w:pPr>
              <w:pStyle w:val="Tabulka-7"/>
              <w:cnfStyle w:val="100000000000" w:firstRow="1" w:lastRow="0" w:firstColumn="0" w:lastColumn="0" w:oddVBand="0" w:evenVBand="0" w:oddHBand="0" w:evenHBand="0" w:firstRowFirstColumn="0" w:firstRowLastColumn="0" w:lastRowFirstColumn="0" w:lastRowLastColumn="0"/>
            </w:pPr>
            <w:r>
              <w:t>regionální</w:t>
            </w:r>
          </w:p>
        </w:tc>
      </w:tr>
      <w:tr w:rsidR="007B3B7B" w:rsidRPr="003D4852" w14:paraId="4469BCB7" w14:textId="77777777" w:rsidTr="00CE1E25">
        <w:tc>
          <w:tcPr>
            <w:cnfStyle w:val="001000000000" w:firstRow="0" w:lastRow="0" w:firstColumn="1" w:lastColumn="0" w:oddVBand="0" w:evenVBand="0" w:oddHBand="0" w:evenHBand="0" w:firstRowFirstColumn="0" w:firstRowLastColumn="0" w:lastRowFirstColumn="0" w:lastRowLastColumn="0"/>
            <w:tcW w:w="3846" w:type="dxa"/>
          </w:tcPr>
          <w:p w14:paraId="57BA2517" w14:textId="77777777" w:rsidR="007B3B7B" w:rsidRPr="003D4852" w:rsidRDefault="007B3B7B" w:rsidP="00A73F2F">
            <w:pPr>
              <w:pStyle w:val="Tabulka-7"/>
            </w:pPr>
            <w:r w:rsidRPr="003D4852">
              <w:t>Kategorie dráhy podle TSI INF</w:t>
            </w:r>
          </w:p>
        </w:tc>
        <w:tc>
          <w:tcPr>
            <w:tcW w:w="4269" w:type="dxa"/>
          </w:tcPr>
          <w:p w14:paraId="1B2DBAF3" w14:textId="135B289A" w:rsidR="007B3B7B" w:rsidRPr="003D4852" w:rsidRDefault="009624FB" w:rsidP="007B3B7B">
            <w:pPr>
              <w:pStyle w:val="Tabulka-7"/>
              <w:cnfStyle w:val="000000000000" w:firstRow="0" w:lastRow="0" w:firstColumn="0" w:lastColumn="0" w:oddVBand="0" w:evenVBand="0" w:oddHBand="0" w:evenHBand="0" w:firstRowFirstColumn="0" w:firstRowLastColumn="0" w:lastRowFirstColumn="0" w:lastRowLastColumn="0"/>
            </w:pPr>
            <w:r>
              <w:t>P6/F4</w:t>
            </w:r>
          </w:p>
        </w:tc>
      </w:tr>
      <w:tr w:rsidR="007B3B7B" w:rsidRPr="003D4852" w14:paraId="6031A572" w14:textId="77777777" w:rsidTr="00CE1E25">
        <w:tc>
          <w:tcPr>
            <w:cnfStyle w:val="001000000000" w:firstRow="0" w:lastRow="0" w:firstColumn="1" w:lastColumn="0" w:oddVBand="0" w:evenVBand="0" w:oddHBand="0" w:evenHBand="0" w:firstRowFirstColumn="0" w:firstRowLastColumn="0" w:lastRowFirstColumn="0" w:lastRowLastColumn="0"/>
            <w:tcW w:w="3846" w:type="dxa"/>
          </w:tcPr>
          <w:p w14:paraId="27799A6A" w14:textId="77777777" w:rsidR="007B3B7B" w:rsidRPr="003D4852" w:rsidRDefault="007B3B7B" w:rsidP="007B3B7B">
            <w:pPr>
              <w:pStyle w:val="Tabulka-7"/>
            </w:pPr>
            <w:r w:rsidRPr="003D4852">
              <w:t>Součást sítě TEN-T</w:t>
            </w:r>
          </w:p>
        </w:tc>
        <w:tc>
          <w:tcPr>
            <w:tcW w:w="4269" w:type="dxa"/>
          </w:tcPr>
          <w:p w14:paraId="7F25977D" w14:textId="77777777" w:rsidR="007B3B7B" w:rsidRPr="003D4852" w:rsidRDefault="007B3B7B" w:rsidP="007B3B7B">
            <w:pPr>
              <w:pStyle w:val="Tabulka-7"/>
              <w:cnfStyle w:val="000000000000" w:firstRow="0" w:lastRow="0" w:firstColumn="0" w:lastColumn="0" w:oddVBand="0" w:evenVBand="0" w:oddHBand="0" w:evenHBand="0" w:firstRowFirstColumn="0" w:firstRowLastColumn="0" w:lastRowFirstColumn="0" w:lastRowLastColumn="0"/>
            </w:pPr>
            <w:r w:rsidRPr="009624FB">
              <w:rPr>
                <w:strike/>
              </w:rPr>
              <w:t>ANO</w:t>
            </w:r>
            <w:r w:rsidRPr="003D4852">
              <w:t xml:space="preserve"> / NE</w:t>
            </w:r>
          </w:p>
        </w:tc>
      </w:tr>
      <w:tr w:rsidR="007B3B7B" w:rsidRPr="003D4852" w14:paraId="6F8346B4" w14:textId="77777777" w:rsidTr="00CE1E25">
        <w:tc>
          <w:tcPr>
            <w:cnfStyle w:val="001000000000" w:firstRow="0" w:lastRow="0" w:firstColumn="1" w:lastColumn="0" w:oddVBand="0" w:evenVBand="0" w:oddHBand="0" w:evenHBand="0" w:firstRowFirstColumn="0" w:firstRowLastColumn="0" w:lastRowFirstColumn="0" w:lastRowLastColumn="0"/>
            <w:tcW w:w="3846" w:type="dxa"/>
          </w:tcPr>
          <w:p w14:paraId="6BA4FD2C" w14:textId="77777777" w:rsidR="007B3B7B" w:rsidRPr="003D4852" w:rsidRDefault="007B3B7B" w:rsidP="007B3B7B">
            <w:pPr>
              <w:pStyle w:val="Tabulka-7"/>
            </w:pPr>
            <w:r w:rsidRPr="003D4852">
              <w:t>Číslo trati podle Prohlášení o dráze</w:t>
            </w:r>
          </w:p>
        </w:tc>
        <w:tc>
          <w:tcPr>
            <w:tcW w:w="4269" w:type="dxa"/>
          </w:tcPr>
          <w:p w14:paraId="33917D5E" w14:textId="20979D5A" w:rsidR="007B3B7B" w:rsidRPr="003D4852" w:rsidRDefault="009624FB" w:rsidP="007B3B7B">
            <w:pPr>
              <w:pStyle w:val="Tabulka-7"/>
              <w:cnfStyle w:val="000000000000" w:firstRow="0" w:lastRow="0" w:firstColumn="0" w:lastColumn="0" w:oddVBand="0" w:evenVBand="0" w:oddHBand="0" w:evenHBand="0" w:firstRowFirstColumn="0" w:firstRowLastColumn="0" w:lastRowFirstColumn="0" w:lastRowLastColumn="0"/>
            </w:pPr>
            <w:r>
              <w:t>826 00</w:t>
            </w:r>
          </w:p>
        </w:tc>
      </w:tr>
      <w:tr w:rsidR="007B3B7B" w:rsidRPr="003D4852" w14:paraId="3113EECF" w14:textId="77777777" w:rsidTr="00CE1E25">
        <w:tc>
          <w:tcPr>
            <w:cnfStyle w:val="001000000000" w:firstRow="0" w:lastRow="0" w:firstColumn="1" w:lastColumn="0" w:oddVBand="0" w:evenVBand="0" w:oddHBand="0" w:evenHBand="0" w:firstRowFirstColumn="0" w:firstRowLastColumn="0" w:lastRowFirstColumn="0" w:lastRowLastColumn="0"/>
            <w:tcW w:w="3846" w:type="dxa"/>
          </w:tcPr>
          <w:p w14:paraId="1A3C5324" w14:textId="77777777" w:rsidR="007B3B7B" w:rsidRPr="003D4852" w:rsidRDefault="007B3B7B" w:rsidP="007B3B7B">
            <w:pPr>
              <w:pStyle w:val="Tabulka-7"/>
            </w:pPr>
            <w:r w:rsidRPr="003D4852">
              <w:t>Číslo trati podle nákresného jízdního řádu</w:t>
            </w:r>
          </w:p>
        </w:tc>
        <w:tc>
          <w:tcPr>
            <w:tcW w:w="4269" w:type="dxa"/>
          </w:tcPr>
          <w:p w14:paraId="174E4759" w14:textId="08EDDAE1" w:rsidR="007B3B7B" w:rsidRPr="003D4852" w:rsidRDefault="009624FB" w:rsidP="007B3B7B">
            <w:pPr>
              <w:pStyle w:val="Tabulka-7"/>
              <w:cnfStyle w:val="000000000000" w:firstRow="0" w:lastRow="0" w:firstColumn="0" w:lastColumn="0" w:oddVBand="0" w:evenVBand="0" w:oddHBand="0" w:evenHBand="0" w:firstRowFirstColumn="0" w:firstRowLastColumn="0" w:lastRowFirstColumn="0" w:lastRowLastColumn="0"/>
            </w:pPr>
            <w:r>
              <w:t>304</w:t>
            </w:r>
          </w:p>
        </w:tc>
      </w:tr>
      <w:tr w:rsidR="007B3B7B" w:rsidRPr="003D4852" w14:paraId="5CDFD200" w14:textId="77777777" w:rsidTr="00CE1E25">
        <w:tc>
          <w:tcPr>
            <w:cnfStyle w:val="001000000000" w:firstRow="0" w:lastRow="0" w:firstColumn="1" w:lastColumn="0" w:oddVBand="0" w:evenVBand="0" w:oddHBand="0" w:evenHBand="0" w:firstRowFirstColumn="0" w:firstRowLastColumn="0" w:lastRowFirstColumn="0" w:lastRowLastColumn="0"/>
            <w:tcW w:w="3846" w:type="dxa"/>
          </w:tcPr>
          <w:p w14:paraId="64BD4DFE" w14:textId="77777777" w:rsidR="007B3B7B" w:rsidRPr="003D4852" w:rsidRDefault="007B3B7B" w:rsidP="007B3B7B">
            <w:pPr>
              <w:pStyle w:val="Tabulka-7"/>
            </w:pPr>
            <w:r w:rsidRPr="003D4852">
              <w:t>Číslo trati podle knižního jízdního řádu</w:t>
            </w:r>
          </w:p>
        </w:tc>
        <w:tc>
          <w:tcPr>
            <w:tcW w:w="4269" w:type="dxa"/>
          </w:tcPr>
          <w:p w14:paraId="4D65FE76" w14:textId="06801EC5" w:rsidR="007B3B7B" w:rsidRPr="003D4852" w:rsidRDefault="009624FB" w:rsidP="007B3B7B">
            <w:pPr>
              <w:pStyle w:val="Tabulka-7"/>
              <w:cnfStyle w:val="000000000000" w:firstRow="0" w:lastRow="0" w:firstColumn="0" w:lastColumn="0" w:oddVBand="0" w:evenVBand="0" w:oddHBand="0" w:evenHBand="0" w:firstRowFirstColumn="0" w:firstRowLastColumn="0" w:lastRowFirstColumn="0" w:lastRowLastColumn="0"/>
            </w:pPr>
            <w:r>
              <w:t>282</w:t>
            </w:r>
          </w:p>
        </w:tc>
      </w:tr>
      <w:tr w:rsidR="007B3B7B" w:rsidRPr="003D4852" w14:paraId="6C56760E" w14:textId="77777777" w:rsidTr="00CE1E25">
        <w:tc>
          <w:tcPr>
            <w:cnfStyle w:val="001000000000" w:firstRow="0" w:lastRow="0" w:firstColumn="1" w:lastColumn="0" w:oddVBand="0" w:evenVBand="0" w:oddHBand="0" w:evenHBand="0" w:firstRowFirstColumn="0" w:firstRowLastColumn="0" w:lastRowFirstColumn="0" w:lastRowLastColumn="0"/>
            <w:tcW w:w="3846" w:type="dxa"/>
          </w:tcPr>
          <w:p w14:paraId="118841BD" w14:textId="77777777" w:rsidR="007B3B7B" w:rsidRPr="003D4852" w:rsidRDefault="007B3B7B" w:rsidP="007B3B7B">
            <w:pPr>
              <w:pStyle w:val="Tabulka-7"/>
            </w:pPr>
            <w:r w:rsidRPr="003D4852">
              <w:t>Číslo traťového a definičního úseku</w:t>
            </w:r>
          </w:p>
        </w:tc>
        <w:tc>
          <w:tcPr>
            <w:tcW w:w="4269" w:type="dxa"/>
          </w:tcPr>
          <w:p w14:paraId="334EAD2D" w14:textId="14B60E26" w:rsidR="007B3B7B" w:rsidRPr="003D4852" w:rsidRDefault="009624FB" w:rsidP="007B3B7B">
            <w:pPr>
              <w:pStyle w:val="Tabulka-7"/>
              <w:cnfStyle w:val="000000000000" w:firstRow="0" w:lastRow="0" w:firstColumn="0" w:lastColumn="0" w:oddVBand="0" w:evenVBand="0" w:oddHBand="0" w:evenHBand="0" w:firstRowFirstColumn="0" w:firstRowLastColumn="0" w:lastRowFirstColumn="0" w:lastRowLastColumn="0"/>
            </w:pPr>
            <w:r>
              <w:t>2371, 2362</w:t>
            </w:r>
          </w:p>
        </w:tc>
      </w:tr>
      <w:tr w:rsidR="007B3B7B" w:rsidRPr="003D4852" w14:paraId="5D3E2E96" w14:textId="77777777" w:rsidTr="00CE1E25">
        <w:tc>
          <w:tcPr>
            <w:cnfStyle w:val="001000000000" w:firstRow="0" w:lastRow="0" w:firstColumn="1" w:lastColumn="0" w:oddVBand="0" w:evenVBand="0" w:oddHBand="0" w:evenHBand="0" w:firstRowFirstColumn="0" w:firstRowLastColumn="0" w:lastRowFirstColumn="0" w:lastRowLastColumn="0"/>
            <w:tcW w:w="3846" w:type="dxa"/>
          </w:tcPr>
          <w:p w14:paraId="4BFBE7B4" w14:textId="77777777" w:rsidR="007B3B7B" w:rsidRPr="003D4852" w:rsidRDefault="007B3B7B" w:rsidP="007B3B7B">
            <w:pPr>
              <w:pStyle w:val="Tabulka-7"/>
            </w:pPr>
            <w:r w:rsidRPr="003D4852">
              <w:t>Traťová třída zatížení</w:t>
            </w:r>
          </w:p>
        </w:tc>
        <w:tc>
          <w:tcPr>
            <w:tcW w:w="4269" w:type="dxa"/>
          </w:tcPr>
          <w:p w14:paraId="19F4BE88" w14:textId="3A6D7DC9" w:rsidR="007B3B7B" w:rsidRPr="003D4852" w:rsidRDefault="009624FB" w:rsidP="007B3B7B">
            <w:pPr>
              <w:pStyle w:val="Tabulka-7"/>
              <w:cnfStyle w:val="000000000000" w:firstRow="0" w:lastRow="0" w:firstColumn="0" w:lastColumn="0" w:oddVBand="0" w:evenVBand="0" w:oddHBand="0" w:evenHBand="0" w:firstRowFirstColumn="0" w:firstRowLastColumn="0" w:lastRowFirstColumn="0" w:lastRowLastColumn="0"/>
            </w:pPr>
            <w:r>
              <w:t>B2</w:t>
            </w:r>
          </w:p>
        </w:tc>
      </w:tr>
      <w:tr w:rsidR="007B3B7B" w:rsidRPr="003D4852" w14:paraId="5110B757" w14:textId="77777777" w:rsidTr="00CE1E25">
        <w:tc>
          <w:tcPr>
            <w:cnfStyle w:val="001000000000" w:firstRow="0" w:lastRow="0" w:firstColumn="1" w:lastColumn="0" w:oddVBand="0" w:evenVBand="0" w:oddHBand="0" w:evenHBand="0" w:firstRowFirstColumn="0" w:firstRowLastColumn="0" w:lastRowFirstColumn="0" w:lastRowLastColumn="0"/>
            <w:tcW w:w="3846" w:type="dxa"/>
          </w:tcPr>
          <w:p w14:paraId="358E1FC3" w14:textId="77777777" w:rsidR="007B3B7B" w:rsidRPr="003D4852" w:rsidRDefault="007B3B7B" w:rsidP="007B3B7B">
            <w:pPr>
              <w:pStyle w:val="Tabulka-7"/>
            </w:pPr>
            <w:r w:rsidRPr="003D4852">
              <w:t>Maximální traťová rychlost</w:t>
            </w:r>
          </w:p>
        </w:tc>
        <w:tc>
          <w:tcPr>
            <w:tcW w:w="4269" w:type="dxa"/>
          </w:tcPr>
          <w:p w14:paraId="28654B91" w14:textId="436A8FB7" w:rsidR="007B3B7B" w:rsidRPr="003D4852" w:rsidRDefault="009624FB" w:rsidP="007B3B7B">
            <w:pPr>
              <w:pStyle w:val="Tabulka-7"/>
              <w:cnfStyle w:val="000000000000" w:firstRow="0" w:lastRow="0" w:firstColumn="0" w:lastColumn="0" w:oddVBand="0" w:evenVBand="0" w:oddHBand="0" w:evenHBand="0" w:firstRowFirstColumn="0" w:firstRowLastColumn="0" w:lastRowFirstColumn="0" w:lastRowLastColumn="0"/>
            </w:pPr>
            <w:r>
              <w:t>50 km/h</w:t>
            </w:r>
          </w:p>
        </w:tc>
      </w:tr>
      <w:tr w:rsidR="007B3B7B" w:rsidRPr="003D4852" w14:paraId="3E76B0F0" w14:textId="77777777" w:rsidTr="00CE1E25">
        <w:tc>
          <w:tcPr>
            <w:cnfStyle w:val="001000000000" w:firstRow="0" w:lastRow="0" w:firstColumn="1" w:lastColumn="0" w:oddVBand="0" w:evenVBand="0" w:oddHBand="0" w:evenHBand="0" w:firstRowFirstColumn="0" w:firstRowLastColumn="0" w:lastRowFirstColumn="0" w:lastRowLastColumn="0"/>
            <w:tcW w:w="3846" w:type="dxa"/>
          </w:tcPr>
          <w:p w14:paraId="09567141" w14:textId="77777777" w:rsidR="007B3B7B" w:rsidRPr="003D4852" w:rsidRDefault="007B3B7B" w:rsidP="007B3B7B">
            <w:pPr>
              <w:pStyle w:val="Tabulka-7"/>
            </w:pPr>
            <w:r w:rsidRPr="003D4852">
              <w:t>Trakční soustava</w:t>
            </w:r>
          </w:p>
        </w:tc>
        <w:tc>
          <w:tcPr>
            <w:tcW w:w="4269" w:type="dxa"/>
          </w:tcPr>
          <w:p w14:paraId="54438CA0" w14:textId="2A6A5C94" w:rsidR="007B3B7B" w:rsidRPr="003D4852" w:rsidRDefault="009624FB" w:rsidP="007B3B7B">
            <w:pPr>
              <w:pStyle w:val="Tabulka-7"/>
              <w:cnfStyle w:val="000000000000" w:firstRow="0" w:lastRow="0" w:firstColumn="0" w:lastColumn="0" w:oddVBand="0" w:evenVBand="0" w:oddHBand="0" w:evenHBand="0" w:firstRowFirstColumn="0" w:firstRowLastColumn="0" w:lastRowFirstColumn="0" w:lastRowLastColumn="0"/>
            </w:pPr>
            <w:r>
              <w:t>nezávislá, bez trakce</w:t>
            </w:r>
          </w:p>
        </w:tc>
      </w:tr>
      <w:tr w:rsidR="007B3B7B" w:rsidRPr="003D4852" w14:paraId="0F6CB610" w14:textId="77777777" w:rsidTr="00CE1E25">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46" w:type="dxa"/>
          </w:tcPr>
          <w:p w14:paraId="6A6EC6B8" w14:textId="77777777" w:rsidR="007B3B7B" w:rsidRPr="003D4852" w:rsidRDefault="007B3B7B" w:rsidP="007B3B7B">
            <w:pPr>
              <w:pStyle w:val="Tabulka-7"/>
            </w:pPr>
            <w:r w:rsidRPr="003D4852">
              <w:t>Počet traťových kolejí</w:t>
            </w:r>
          </w:p>
        </w:tc>
        <w:tc>
          <w:tcPr>
            <w:tcW w:w="4269" w:type="dxa"/>
          </w:tcPr>
          <w:p w14:paraId="36CA7163" w14:textId="7AC02A26" w:rsidR="007B3B7B" w:rsidRPr="003D4852" w:rsidRDefault="009624FB" w:rsidP="007B3B7B">
            <w:pPr>
              <w:pStyle w:val="Tabulka-7"/>
              <w:cnfStyle w:val="010000000000" w:firstRow="0" w:lastRow="1" w:firstColumn="0" w:lastColumn="0" w:oddVBand="0" w:evenVBand="0" w:oddHBand="0" w:evenHBand="0" w:firstRowFirstColumn="0" w:firstRowLastColumn="0" w:lastRowFirstColumn="0" w:lastRowLastColumn="0"/>
            </w:pPr>
            <w:r>
              <w:t>1</w:t>
            </w:r>
          </w:p>
        </w:tc>
      </w:tr>
    </w:tbl>
    <w:p w14:paraId="58914825" w14:textId="77777777" w:rsidR="007B3B7B" w:rsidRDefault="007B3B7B" w:rsidP="007B3B7B">
      <w:pPr>
        <w:pStyle w:val="TextbezslBEZMEZER"/>
      </w:pPr>
    </w:p>
    <w:p w14:paraId="33C3A960" w14:textId="77777777" w:rsidR="007B3B7B" w:rsidRDefault="007B3B7B" w:rsidP="007B3B7B">
      <w:pPr>
        <w:pStyle w:val="TabulkaNadpis"/>
      </w:pPr>
      <w:r>
        <w:t>Údaje o trati</w:t>
      </w:r>
    </w:p>
    <w:tbl>
      <w:tblPr>
        <w:tblStyle w:val="TabZTPbez"/>
        <w:tblW w:w="8115" w:type="dxa"/>
        <w:tblInd w:w="690" w:type="dxa"/>
        <w:tblLook w:val="04E0" w:firstRow="1" w:lastRow="1" w:firstColumn="1" w:lastColumn="0" w:noHBand="0" w:noVBand="1"/>
      </w:tblPr>
      <w:tblGrid>
        <w:gridCol w:w="3846"/>
        <w:gridCol w:w="1843"/>
        <w:gridCol w:w="2426"/>
      </w:tblGrid>
      <w:tr w:rsidR="00EF1362" w:rsidRPr="005A2CE9" w14:paraId="65B0882C" w14:textId="77777777" w:rsidTr="00CE1E2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46" w:type="dxa"/>
          </w:tcPr>
          <w:p w14:paraId="74459DAA" w14:textId="5AB2A3AD" w:rsidR="00EF1362" w:rsidRPr="005A2CE9" w:rsidRDefault="00EF1362" w:rsidP="009624FB">
            <w:pPr>
              <w:pStyle w:val="Tabulka-7"/>
            </w:pPr>
            <w:r w:rsidRPr="00663669">
              <w:t>Traťový úsek</w:t>
            </w:r>
          </w:p>
        </w:tc>
        <w:tc>
          <w:tcPr>
            <w:tcW w:w="1843" w:type="dxa"/>
          </w:tcPr>
          <w:p w14:paraId="2DBE8223" w14:textId="123E185D" w:rsidR="00EF1362" w:rsidRPr="005A2CE9" w:rsidRDefault="00EF1362" w:rsidP="009624FB">
            <w:pPr>
              <w:pStyle w:val="Tabulka-7"/>
              <w:cnfStyle w:val="100000000000" w:firstRow="1" w:lastRow="0" w:firstColumn="0" w:lastColumn="0" w:oddVBand="0" w:evenVBand="0" w:oddHBand="0" w:evenHBand="0" w:firstRowFirstColumn="0" w:firstRowLastColumn="0" w:lastRowFirstColumn="0" w:lastRowLastColumn="0"/>
            </w:pPr>
            <w:r w:rsidRPr="00663669">
              <w:t>Vsetín – Vsetín-Bečva</w:t>
            </w:r>
          </w:p>
        </w:tc>
        <w:tc>
          <w:tcPr>
            <w:tcW w:w="2426" w:type="dxa"/>
          </w:tcPr>
          <w:p w14:paraId="00934A77" w14:textId="73396C91" w:rsidR="00EF1362" w:rsidRPr="005A2CE9" w:rsidRDefault="00EF1362" w:rsidP="009624FB">
            <w:pPr>
              <w:pStyle w:val="Tabulka-7"/>
              <w:cnfStyle w:val="100000000000" w:firstRow="1" w:lastRow="0" w:firstColumn="0" w:lastColumn="0" w:oddVBand="0" w:evenVBand="0" w:oddHBand="0" w:evenHBand="0" w:firstRowFirstColumn="0" w:firstRowLastColumn="0" w:lastRowFirstColumn="0" w:lastRowLastColumn="0"/>
            </w:pPr>
            <w:r w:rsidRPr="00663669">
              <w:t>Vsetín-Bečva – Velké Karlovice</w:t>
            </w:r>
          </w:p>
        </w:tc>
      </w:tr>
      <w:tr w:rsidR="00EF1362" w:rsidRPr="005A2CE9" w14:paraId="6EB0AC44" w14:textId="77777777" w:rsidTr="00CE1E25">
        <w:tc>
          <w:tcPr>
            <w:cnfStyle w:val="001000000000" w:firstRow="0" w:lastRow="0" w:firstColumn="1" w:lastColumn="0" w:oddVBand="0" w:evenVBand="0" w:oddHBand="0" w:evenHBand="0" w:firstRowFirstColumn="0" w:firstRowLastColumn="0" w:lastRowFirstColumn="0" w:lastRowLastColumn="0"/>
            <w:tcW w:w="3846" w:type="dxa"/>
          </w:tcPr>
          <w:p w14:paraId="4064FDFA" w14:textId="0DC4384D" w:rsidR="00EF1362" w:rsidRPr="005A2CE9" w:rsidRDefault="00EF1362" w:rsidP="009624FB">
            <w:pPr>
              <w:pStyle w:val="Tabulka-7"/>
            </w:pPr>
            <w:r w:rsidRPr="00663669">
              <w:t>Kategorie dráhy podle zákona č. 266/1994 Sb.</w:t>
            </w:r>
          </w:p>
        </w:tc>
        <w:tc>
          <w:tcPr>
            <w:tcW w:w="1843" w:type="dxa"/>
          </w:tcPr>
          <w:p w14:paraId="7D7036E2" w14:textId="3BB09AB2" w:rsidR="00EF1362" w:rsidRPr="005A2CE9" w:rsidRDefault="00EF1362" w:rsidP="009624FB">
            <w:pPr>
              <w:pStyle w:val="Tabulka-7"/>
              <w:cnfStyle w:val="000000000000" w:firstRow="0" w:lastRow="0" w:firstColumn="0" w:lastColumn="0" w:oddVBand="0" w:evenVBand="0" w:oddHBand="0" w:evenHBand="0" w:firstRowFirstColumn="0" w:firstRowLastColumn="0" w:lastRowFirstColumn="0" w:lastRowLastColumn="0"/>
            </w:pPr>
            <w:r w:rsidRPr="00663669">
              <w:t>celostátní</w:t>
            </w:r>
          </w:p>
        </w:tc>
        <w:tc>
          <w:tcPr>
            <w:tcW w:w="2426" w:type="dxa"/>
          </w:tcPr>
          <w:p w14:paraId="54F67EDA" w14:textId="012B6567" w:rsidR="00EF1362" w:rsidRPr="005A2CE9" w:rsidRDefault="00EF1362" w:rsidP="009624FB">
            <w:pPr>
              <w:pStyle w:val="Tabulka-7"/>
              <w:cnfStyle w:val="000000000000" w:firstRow="0" w:lastRow="0" w:firstColumn="0" w:lastColumn="0" w:oddVBand="0" w:evenVBand="0" w:oddHBand="0" w:evenHBand="0" w:firstRowFirstColumn="0" w:firstRowLastColumn="0" w:lastRowFirstColumn="0" w:lastRowLastColumn="0"/>
            </w:pPr>
            <w:r w:rsidRPr="00663669">
              <w:t>regionální</w:t>
            </w:r>
          </w:p>
        </w:tc>
      </w:tr>
      <w:tr w:rsidR="00EF1362" w:rsidRPr="005A2CE9" w14:paraId="7DFA799E" w14:textId="77777777" w:rsidTr="00CE1E25">
        <w:tc>
          <w:tcPr>
            <w:cnfStyle w:val="001000000000" w:firstRow="0" w:lastRow="0" w:firstColumn="1" w:lastColumn="0" w:oddVBand="0" w:evenVBand="0" w:oddHBand="0" w:evenHBand="0" w:firstRowFirstColumn="0" w:firstRowLastColumn="0" w:lastRowFirstColumn="0" w:lastRowLastColumn="0"/>
            <w:tcW w:w="3846" w:type="dxa"/>
          </w:tcPr>
          <w:p w14:paraId="0ACDA9E9" w14:textId="6E08ED0A" w:rsidR="00EF1362" w:rsidRPr="005A2CE9" w:rsidRDefault="00EF1362" w:rsidP="009624FB">
            <w:pPr>
              <w:pStyle w:val="Tabulka-7"/>
            </w:pPr>
            <w:r w:rsidRPr="00663669">
              <w:t>Kategorie dráhy podle TSI INF</w:t>
            </w:r>
          </w:p>
        </w:tc>
        <w:tc>
          <w:tcPr>
            <w:tcW w:w="1843" w:type="dxa"/>
          </w:tcPr>
          <w:p w14:paraId="0EFC1734" w14:textId="677A85F3" w:rsidR="00EF1362" w:rsidRPr="005A2CE9" w:rsidRDefault="00EF1362" w:rsidP="009624FB">
            <w:pPr>
              <w:pStyle w:val="Tabulka-7"/>
              <w:cnfStyle w:val="000000000000" w:firstRow="0" w:lastRow="0" w:firstColumn="0" w:lastColumn="0" w:oddVBand="0" w:evenVBand="0" w:oddHBand="0" w:evenHBand="0" w:firstRowFirstColumn="0" w:firstRowLastColumn="0" w:lastRowFirstColumn="0" w:lastRowLastColumn="0"/>
            </w:pPr>
            <w:r w:rsidRPr="00663669">
              <w:t>P5/F1</w:t>
            </w:r>
          </w:p>
        </w:tc>
        <w:tc>
          <w:tcPr>
            <w:tcW w:w="2426" w:type="dxa"/>
          </w:tcPr>
          <w:p w14:paraId="7812EB45" w14:textId="6271BC14" w:rsidR="00EF1362" w:rsidRPr="005A2CE9" w:rsidRDefault="00EF1362" w:rsidP="009624FB">
            <w:pPr>
              <w:pStyle w:val="Tabulka-7"/>
              <w:cnfStyle w:val="000000000000" w:firstRow="0" w:lastRow="0" w:firstColumn="0" w:lastColumn="0" w:oddVBand="0" w:evenVBand="0" w:oddHBand="0" w:evenHBand="0" w:firstRowFirstColumn="0" w:firstRowLastColumn="0" w:lastRowFirstColumn="0" w:lastRowLastColumn="0"/>
            </w:pPr>
            <w:r w:rsidRPr="00663669">
              <w:t>P6/F4</w:t>
            </w:r>
          </w:p>
        </w:tc>
      </w:tr>
      <w:tr w:rsidR="00EF1362" w:rsidRPr="005A2CE9" w14:paraId="1D98B7A6" w14:textId="77777777" w:rsidTr="00CE1E25">
        <w:tc>
          <w:tcPr>
            <w:cnfStyle w:val="001000000000" w:firstRow="0" w:lastRow="0" w:firstColumn="1" w:lastColumn="0" w:oddVBand="0" w:evenVBand="0" w:oddHBand="0" w:evenHBand="0" w:firstRowFirstColumn="0" w:firstRowLastColumn="0" w:lastRowFirstColumn="0" w:lastRowLastColumn="0"/>
            <w:tcW w:w="3846" w:type="dxa"/>
          </w:tcPr>
          <w:p w14:paraId="0D18AAC5" w14:textId="5282DE93" w:rsidR="00EF1362" w:rsidRPr="005A2CE9" w:rsidRDefault="00EF1362" w:rsidP="009624FB">
            <w:pPr>
              <w:pStyle w:val="Tabulka-7"/>
            </w:pPr>
            <w:r w:rsidRPr="00663669">
              <w:t>Součást sítě TEN-T</w:t>
            </w:r>
          </w:p>
        </w:tc>
        <w:tc>
          <w:tcPr>
            <w:tcW w:w="1843" w:type="dxa"/>
          </w:tcPr>
          <w:p w14:paraId="065C1186" w14:textId="2B839612" w:rsidR="00EF1362" w:rsidRPr="005A2CE9" w:rsidRDefault="00EF1362" w:rsidP="009624FB">
            <w:pPr>
              <w:pStyle w:val="Tabulka-7"/>
              <w:cnfStyle w:val="000000000000" w:firstRow="0" w:lastRow="0" w:firstColumn="0" w:lastColumn="0" w:oddVBand="0" w:evenVBand="0" w:oddHBand="0" w:evenHBand="0" w:firstRowFirstColumn="0" w:firstRowLastColumn="0" w:lastRowFirstColumn="0" w:lastRowLastColumn="0"/>
            </w:pPr>
            <w:r w:rsidRPr="00663669">
              <w:t xml:space="preserve">ANO / </w:t>
            </w:r>
            <w:r w:rsidRPr="009624FB">
              <w:rPr>
                <w:strike/>
              </w:rPr>
              <w:t>NE</w:t>
            </w:r>
          </w:p>
        </w:tc>
        <w:tc>
          <w:tcPr>
            <w:tcW w:w="2426" w:type="dxa"/>
          </w:tcPr>
          <w:p w14:paraId="1518FFE0" w14:textId="74CF53FE" w:rsidR="00EF1362" w:rsidRPr="005A2CE9" w:rsidRDefault="00EF1362" w:rsidP="009624FB">
            <w:pPr>
              <w:pStyle w:val="Tabulka-7"/>
              <w:cnfStyle w:val="000000000000" w:firstRow="0" w:lastRow="0" w:firstColumn="0" w:lastColumn="0" w:oddVBand="0" w:evenVBand="0" w:oddHBand="0" w:evenHBand="0" w:firstRowFirstColumn="0" w:firstRowLastColumn="0" w:lastRowFirstColumn="0" w:lastRowLastColumn="0"/>
            </w:pPr>
            <w:r w:rsidRPr="00663669">
              <w:rPr>
                <w:strike/>
              </w:rPr>
              <w:t>ANO</w:t>
            </w:r>
            <w:r w:rsidRPr="00663669">
              <w:t xml:space="preserve"> / NE</w:t>
            </w:r>
          </w:p>
        </w:tc>
      </w:tr>
      <w:tr w:rsidR="00EF1362" w:rsidRPr="005A2CE9" w14:paraId="326539B1" w14:textId="77777777" w:rsidTr="00CE1E25">
        <w:tc>
          <w:tcPr>
            <w:cnfStyle w:val="001000000000" w:firstRow="0" w:lastRow="0" w:firstColumn="1" w:lastColumn="0" w:oddVBand="0" w:evenVBand="0" w:oddHBand="0" w:evenHBand="0" w:firstRowFirstColumn="0" w:firstRowLastColumn="0" w:lastRowFirstColumn="0" w:lastRowLastColumn="0"/>
            <w:tcW w:w="3846" w:type="dxa"/>
          </w:tcPr>
          <w:p w14:paraId="06CA1261" w14:textId="568BBEAB" w:rsidR="00EF1362" w:rsidRPr="005A2CE9" w:rsidRDefault="00EF1362" w:rsidP="009624FB">
            <w:pPr>
              <w:pStyle w:val="Tabulka-7"/>
            </w:pPr>
            <w:r w:rsidRPr="00663669">
              <w:t>Číslo trati podle Prohlášení o dráze</w:t>
            </w:r>
          </w:p>
        </w:tc>
        <w:tc>
          <w:tcPr>
            <w:tcW w:w="1843" w:type="dxa"/>
          </w:tcPr>
          <w:p w14:paraId="112FDA20" w14:textId="4A1E9910" w:rsidR="00EF1362" w:rsidRPr="005A2CE9" w:rsidRDefault="00EF1362" w:rsidP="009624FB">
            <w:pPr>
              <w:pStyle w:val="Tabulka-7"/>
              <w:cnfStyle w:val="000000000000" w:firstRow="0" w:lastRow="0" w:firstColumn="0" w:lastColumn="0" w:oddVBand="0" w:evenVBand="0" w:oddHBand="0" w:evenHBand="0" w:firstRowFirstColumn="0" w:firstRowLastColumn="0" w:lastRowFirstColumn="0" w:lastRowLastColumn="0"/>
            </w:pPr>
            <w:r w:rsidRPr="00663669">
              <w:t>820 00</w:t>
            </w:r>
          </w:p>
        </w:tc>
        <w:tc>
          <w:tcPr>
            <w:tcW w:w="2426" w:type="dxa"/>
          </w:tcPr>
          <w:p w14:paraId="73CFAAA7" w14:textId="12E2C6B8" w:rsidR="00EF1362" w:rsidRPr="005A2CE9" w:rsidRDefault="00EF1362" w:rsidP="009624FB">
            <w:pPr>
              <w:pStyle w:val="Tabulka-7"/>
              <w:cnfStyle w:val="000000000000" w:firstRow="0" w:lastRow="0" w:firstColumn="0" w:lastColumn="0" w:oddVBand="0" w:evenVBand="0" w:oddHBand="0" w:evenHBand="0" w:firstRowFirstColumn="0" w:firstRowLastColumn="0" w:lastRowFirstColumn="0" w:lastRowLastColumn="0"/>
            </w:pPr>
            <w:r w:rsidRPr="00663669">
              <w:t>826 00</w:t>
            </w:r>
          </w:p>
        </w:tc>
      </w:tr>
      <w:tr w:rsidR="00EF1362" w:rsidRPr="005A2CE9" w14:paraId="5108591D" w14:textId="77777777" w:rsidTr="00CE1E25">
        <w:tc>
          <w:tcPr>
            <w:cnfStyle w:val="001000000000" w:firstRow="0" w:lastRow="0" w:firstColumn="1" w:lastColumn="0" w:oddVBand="0" w:evenVBand="0" w:oddHBand="0" w:evenHBand="0" w:firstRowFirstColumn="0" w:firstRowLastColumn="0" w:lastRowFirstColumn="0" w:lastRowLastColumn="0"/>
            <w:tcW w:w="3846" w:type="dxa"/>
          </w:tcPr>
          <w:p w14:paraId="70630FAB" w14:textId="6D5CDF54" w:rsidR="00EF1362" w:rsidRPr="005A2CE9" w:rsidRDefault="00EF1362" w:rsidP="009624FB">
            <w:pPr>
              <w:pStyle w:val="Tabulka-7"/>
            </w:pPr>
            <w:r w:rsidRPr="00663669">
              <w:t>Číslo trati podle nákresného jízdního řádu</w:t>
            </w:r>
          </w:p>
        </w:tc>
        <w:tc>
          <w:tcPr>
            <w:tcW w:w="1843" w:type="dxa"/>
          </w:tcPr>
          <w:p w14:paraId="235D0CB2" w14:textId="1EF09526" w:rsidR="00EF1362" w:rsidRPr="005A2CE9" w:rsidRDefault="00EF1362" w:rsidP="009624FB">
            <w:pPr>
              <w:pStyle w:val="Tabulka-7"/>
              <w:cnfStyle w:val="000000000000" w:firstRow="0" w:lastRow="0" w:firstColumn="0" w:lastColumn="0" w:oddVBand="0" w:evenVBand="0" w:oddHBand="0" w:evenHBand="0" w:firstRowFirstColumn="0" w:firstRowLastColumn="0" w:lastRowFirstColumn="0" w:lastRowLastColumn="0"/>
            </w:pPr>
            <w:r w:rsidRPr="00663669">
              <w:t>304</w:t>
            </w:r>
          </w:p>
        </w:tc>
        <w:tc>
          <w:tcPr>
            <w:tcW w:w="2426" w:type="dxa"/>
          </w:tcPr>
          <w:p w14:paraId="43BCC462" w14:textId="0E96A18F" w:rsidR="00EF1362" w:rsidRPr="005A2CE9" w:rsidRDefault="00EF1362" w:rsidP="009624FB">
            <w:pPr>
              <w:pStyle w:val="Tabulka-7"/>
              <w:cnfStyle w:val="000000000000" w:firstRow="0" w:lastRow="0" w:firstColumn="0" w:lastColumn="0" w:oddVBand="0" w:evenVBand="0" w:oddHBand="0" w:evenHBand="0" w:firstRowFirstColumn="0" w:firstRowLastColumn="0" w:lastRowFirstColumn="0" w:lastRowLastColumn="0"/>
            </w:pPr>
            <w:r w:rsidRPr="00663669">
              <w:t>304</w:t>
            </w:r>
          </w:p>
        </w:tc>
      </w:tr>
      <w:tr w:rsidR="00EF1362" w:rsidRPr="005A2CE9" w14:paraId="3D3705E7" w14:textId="77777777" w:rsidTr="00CE1E25">
        <w:tc>
          <w:tcPr>
            <w:cnfStyle w:val="001000000000" w:firstRow="0" w:lastRow="0" w:firstColumn="1" w:lastColumn="0" w:oddVBand="0" w:evenVBand="0" w:oddHBand="0" w:evenHBand="0" w:firstRowFirstColumn="0" w:firstRowLastColumn="0" w:lastRowFirstColumn="0" w:lastRowLastColumn="0"/>
            <w:tcW w:w="3846" w:type="dxa"/>
          </w:tcPr>
          <w:p w14:paraId="484F7E9B" w14:textId="4EFDB39B" w:rsidR="00EF1362" w:rsidRPr="005A2CE9" w:rsidRDefault="00EF1362" w:rsidP="009624FB">
            <w:pPr>
              <w:pStyle w:val="Tabulka-7"/>
            </w:pPr>
            <w:r w:rsidRPr="00663669">
              <w:t>Číslo trati podle knižního jízdního řádu</w:t>
            </w:r>
          </w:p>
        </w:tc>
        <w:tc>
          <w:tcPr>
            <w:tcW w:w="1843" w:type="dxa"/>
          </w:tcPr>
          <w:p w14:paraId="2CB8EEAE" w14:textId="75E024CF" w:rsidR="00EF1362" w:rsidRPr="005A2CE9" w:rsidRDefault="00EF1362" w:rsidP="009624FB">
            <w:pPr>
              <w:pStyle w:val="Tabulka-7"/>
              <w:cnfStyle w:val="000000000000" w:firstRow="0" w:lastRow="0" w:firstColumn="0" w:lastColumn="0" w:oddVBand="0" w:evenVBand="0" w:oddHBand="0" w:evenHBand="0" w:firstRowFirstColumn="0" w:firstRowLastColumn="0" w:lastRowFirstColumn="0" w:lastRowLastColumn="0"/>
            </w:pPr>
            <w:r w:rsidRPr="00663669">
              <w:t>280</w:t>
            </w:r>
          </w:p>
        </w:tc>
        <w:tc>
          <w:tcPr>
            <w:tcW w:w="2426" w:type="dxa"/>
          </w:tcPr>
          <w:p w14:paraId="4DA9520A" w14:textId="32F121CB" w:rsidR="00EF1362" w:rsidRPr="005A2CE9" w:rsidRDefault="00EF1362" w:rsidP="009624FB">
            <w:pPr>
              <w:pStyle w:val="Tabulka-7"/>
              <w:cnfStyle w:val="000000000000" w:firstRow="0" w:lastRow="0" w:firstColumn="0" w:lastColumn="0" w:oddVBand="0" w:evenVBand="0" w:oddHBand="0" w:evenHBand="0" w:firstRowFirstColumn="0" w:firstRowLastColumn="0" w:lastRowFirstColumn="0" w:lastRowLastColumn="0"/>
            </w:pPr>
            <w:r w:rsidRPr="00663669">
              <w:t>282</w:t>
            </w:r>
          </w:p>
        </w:tc>
      </w:tr>
      <w:tr w:rsidR="00EF1362" w:rsidRPr="005A2CE9" w14:paraId="1BB4220A" w14:textId="77777777" w:rsidTr="00CE1E25">
        <w:tc>
          <w:tcPr>
            <w:cnfStyle w:val="001000000000" w:firstRow="0" w:lastRow="0" w:firstColumn="1" w:lastColumn="0" w:oddVBand="0" w:evenVBand="0" w:oddHBand="0" w:evenHBand="0" w:firstRowFirstColumn="0" w:firstRowLastColumn="0" w:lastRowFirstColumn="0" w:lastRowLastColumn="0"/>
            <w:tcW w:w="3846" w:type="dxa"/>
          </w:tcPr>
          <w:p w14:paraId="02EA34FB" w14:textId="0A8CBD60" w:rsidR="00EF1362" w:rsidRPr="005A2CE9" w:rsidRDefault="00EF1362" w:rsidP="009624FB">
            <w:pPr>
              <w:pStyle w:val="Tabulka-7"/>
            </w:pPr>
            <w:r w:rsidRPr="00663669">
              <w:t>Číslo traťového a definičního úseku</w:t>
            </w:r>
          </w:p>
        </w:tc>
        <w:tc>
          <w:tcPr>
            <w:tcW w:w="1843" w:type="dxa"/>
          </w:tcPr>
          <w:p w14:paraId="6DFF2E4A" w14:textId="5449B336" w:rsidR="00EF1362" w:rsidRPr="005A2CE9" w:rsidRDefault="00EF1362" w:rsidP="009624FB">
            <w:pPr>
              <w:pStyle w:val="Tabulka-7"/>
              <w:cnfStyle w:val="000000000000" w:firstRow="0" w:lastRow="0" w:firstColumn="0" w:lastColumn="0" w:oddVBand="0" w:evenVBand="0" w:oddHBand="0" w:evenHBand="0" w:firstRowFirstColumn="0" w:firstRowLastColumn="0" w:lastRowFirstColumn="0" w:lastRowLastColumn="0"/>
            </w:pPr>
            <w:r w:rsidRPr="00663669">
              <w:t>2362</w:t>
            </w:r>
          </w:p>
        </w:tc>
        <w:tc>
          <w:tcPr>
            <w:tcW w:w="2426" w:type="dxa"/>
          </w:tcPr>
          <w:p w14:paraId="719FB40F" w14:textId="2A6D0652" w:rsidR="00EF1362" w:rsidRPr="005A2CE9" w:rsidRDefault="00EF1362" w:rsidP="009624FB">
            <w:pPr>
              <w:pStyle w:val="Tabulka-7"/>
              <w:cnfStyle w:val="000000000000" w:firstRow="0" w:lastRow="0" w:firstColumn="0" w:lastColumn="0" w:oddVBand="0" w:evenVBand="0" w:oddHBand="0" w:evenHBand="0" w:firstRowFirstColumn="0" w:firstRowLastColumn="0" w:lastRowFirstColumn="0" w:lastRowLastColumn="0"/>
            </w:pPr>
            <w:r w:rsidRPr="00663669">
              <w:t>2371</w:t>
            </w:r>
          </w:p>
        </w:tc>
      </w:tr>
      <w:tr w:rsidR="00EF1362" w:rsidRPr="005A2CE9" w14:paraId="012AE039" w14:textId="77777777" w:rsidTr="00CE1E25">
        <w:tc>
          <w:tcPr>
            <w:cnfStyle w:val="001000000000" w:firstRow="0" w:lastRow="0" w:firstColumn="1" w:lastColumn="0" w:oddVBand="0" w:evenVBand="0" w:oddHBand="0" w:evenHBand="0" w:firstRowFirstColumn="0" w:firstRowLastColumn="0" w:lastRowFirstColumn="0" w:lastRowLastColumn="0"/>
            <w:tcW w:w="3846" w:type="dxa"/>
          </w:tcPr>
          <w:p w14:paraId="688AA59C" w14:textId="71FF8782" w:rsidR="00EF1362" w:rsidRPr="005A2CE9" w:rsidRDefault="00EF1362" w:rsidP="009624FB">
            <w:pPr>
              <w:pStyle w:val="Tabulka-7"/>
            </w:pPr>
            <w:r w:rsidRPr="00663669">
              <w:t>Traťová třída zatížení</w:t>
            </w:r>
          </w:p>
        </w:tc>
        <w:tc>
          <w:tcPr>
            <w:tcW w:w="1843" w:type="dxa"/>
          </w:tcPr>
          <w:p w14:paraId="2A00328E" w14:textId="72FE7365" w:rsidR="00EF1362" w:rsidRPr="005A2CE9" w:rsidRDefault="00EF1362" w:rsidP="009624FB">
            <w:pPr>
              <w:pStyle w:val="Tabulka-7"/>
              <w:cnfStyle w:val="000000000000" w:firstRow="0" w:lastRow="0" w:firstColumn="0" w:lastColumn="0" w:oddVBand="0" w:evenVBand="0" w:oddHBand="0" w:evenHBand="0" w:firstRowFirstColumn="0" w:firstRowLastColumn="0" w:lastRowFirstColumn="0" w:lastRowLastColumn="0"/>
            </w:pPr>
            <w:r w:rsidRPr="00663669">
              <w:t>D4</w:t>
            </w:r>
          </w:p>
        </w:tc>
        <w:tc>
          <w:tcPr>
            <w:tcW w:w="2426" w:type="dxa"/>
          </w:tcPr>
          <w:p w14:paraId="64A0461A" w14:textId="269DDC8F" w:rsidR="00EF1362" w:rsidRPr="005A2CE9" w:rsidRDefault="00EF1362" w:rsidP="009624FB">
            <w:pPr>
              <w:pStyle w:val="Tabulka-7"/>
              <w:cnfStyle w:val="000000000000" w:firstRow="0" w:lastRow="0" w:firstColumn="0" w:lastColumn="0" w:oddVBand="0" w:evenVBand="0" w:oddHBand="0" w:evenHBand="0" w:firstRowFirstColumn="0" w:firstRowLastColumn="0" w:lastRowFirstColumn="0" w:lastRowLastColumn="0"/>
            </w:pPr>
            <w:r w:rsidRPr="00663669">
              <w:t>B2</w:t>
            </w:r>
          </w:p>
        </w:tc>
      </w:tr>
      <w:tr w:rsidR="00EF1362" w:rsidRPr="005A2CE9" w14:paraId="61DB02E4" w14:textId="77777777" w:rsidTr="00CE1E25">
        <w:tc>
          <w:tcPr>
            <w:cnfStyle w:val="001000000000" w:firstRow="0" w:lastRow="0" w:firstColumn="1" w:lastColumn="0" w:oddVBand="0" w:evenVBand="0" w:oddHBand="0" w:evenHBand="0" w:firstRowFirstColumn="0" w:firstRowLastColumn="0" w:lastRowFirstColumn="0" w:lastRowLastColumn="0"/>
            <w:tcW w:w="3846" w:type="dxa"/>
          </w:tcPr>
          <w:p w14:paraId="64E89E7B" w14:textId="0B678203" w:rsidR="00EF1362" w:rsidRPr="005A2CE9" w:rsidRDefault="00EF1362" w:rsidP="009624FB">
            <w:pPr>
              <w:pStyle w:val="Tabulka-7"/>
            </w:pPr>
            <w:r w:rsidRPr="00663669">
              <w:t>Maximální traťová rychlost</w:t>
            </w:r>
          </w:p>
        </w:tc>
        <w:tc>
          <w:tcPr>
            <w:tcW w:w="1843" w:type="dxa"/>
          </w:tcPr>
          <w:p w14:paraId="4B14C23B" w14:textId="1CF35AE0" w:rsidR="00EF1362" w:rsidRPr="005A2CE9" w:rsidRDefault="00EF1362" w:rsidP="009624FB">
            <w:pPr>
              <w:pStyle w:val="Tabulka-7"/>
              <w:cnfStyle w:val="000000000000" w:firstRow="0" w:lastRow="0" w:firstColumn="0" w:lastColumn="0" w:oddVBand="0" w:evenVBand="0" w:oddHBand="0" w:evenHBand="0" w:firstRowFirstColumn="0" w:firstRowLastColumn="0" w:lastRowFirstColumn="0" w:lastRowLastColumn="0"/>
            </w:pPr>
            <w:r w:rsidRPr="00663669">
              <w:t>85-100 km/h</w:t>
            </w:r>
          </w:p>
        </w:tc>
        <w:tc>
          <w:tcPr>
            <w:tcW w:w="2426" w:type="dxa"/>
          </w:tcPr>
          <w:p w14:paraId="766C25CD" w14:textId="3EF1F62D" w:rsidR="00EF1362" w:rsidRPr="005A2CE9" w:rsidRDefault="00EF1362" w:rsidP="009624FB">
            <w:pPr>
              <w:pStyle w:val="Tabulka-7"/>
              <w:cnfStyle w:val="000000000000" w:firstRow="0" w:lastRow="0" w:firstColumn="0" w:lastColumn="0" w:oddVBand="0" w:evenVBand="0" w:oddHBand="0" w:evenHBand="0" w:firstRowFirstColumn="0" w:firstRowLastColumn="0" w:lastRowFirstColumn="0" w:lastRowLastColumn="0"/>
            </w:pPr>
            <w:r w:rsidRPr="00663669">
              <w:t>50 km/h</w:t>
            </w:r>
          </w:p>
        </w:tc>
      </w:tr>
      <w:tr w:rsidR="00EF1362" w:rsidRPr="005A2CE9" w14:paraId="2C1E077C" w14:textId="77777777" w:rsidTr="00CE1E25">
        <w:tc>
          <w:tcPr>
            <w:cnfStyle w:val="001000000000" w:firstRow="0" w:lastRow="0" w:firstColumn="1" w:lastColumn="0" w:oddVBand="0" w:evenVBand="0" w:oddHBand="0" w:evenHBand="0" w:firstRowFirstColumn="0" w:firstRowLastColumn="0" w:lastRowFirstColumn="0" w:lastRowLastColumn="0"/>
            <w:tcW w:w="3846" w:type="dxa"/>
          </w:tcPr>
          <w:p w14:paraId="2A0AC50A" w14:textId="733A9705" w:rsidR="00EF1362" w:rsidRPr="005A2CE9" w:rsidRDefault="00EF1362" w:rsidP="009624FB">
            <w:pPr>
              <w:pStyle w:val="Tabulka-7"/>
            </w:pPr>
            <w:r w:rsidRPr="00663669">
              <w:t>Trakční soustava</w:t>
            </w:r>
          </w:p>
        </w:tc>
        <w:tc>
          <w:tcPr>
            <w:tcW w:w="1843" w:type="dxa"/>
          </w:tcPr>
          <w:p w14:paraId="7A35CCCC" w14:textId="29C08C09" w:rsidR="00EF1362" w:rsidRPr="005A2CE9" w:rsidRDefault="00EF1362" w:rsidP="009624FB">
            <w:pPr>
              <w:pStyle w:val="Tabulka-7"/>
              <w:cnfStyle w:val="000000000000" w:firstRow="0" w:lastRow="0" w:firstColumn="0" w:lastColumn="0" w:oddVBand="0" w:evenVBand="0" w:oddHBand="0" w:evenHBand="0" w:firstRowFirstColumn="0" w:firstRowLastColumn="0" w:lastRowFirstColumn="0" w:lastRowLastColumn="0"/>
            </w:pPr>
            <w:r w:rsidRPr="00663669">
              <w:t>Stejnosměrná 3kV</w:t>
            </w:r>
          </w:p>
        </w:tc>
        <w:tc>
          <w:tcPr>
            <w:tcW w:w="2426" w:type="dxa"/>
          </w:tcPr>
          <w:p w14:paraId="7CFEA8D7" w14:textId="5AC8FA6D" w:rsidR="00EF1362" w:rsidRPr="005A2CE9" w:rsidRDefault="00EF1362" w:rsidP="009624FB">
            <w:pPr>
              <w:pStyle w:val="Tabulka-7"/>
              <w:cnfStyle w:val="000000000000" w:firstRow="0" w:lastRow="0" w:firstColumn="0" w:lastColumn="0" w:oddVBand="0" w:evenVBand="0" w:oddHBand="0" w:evenHBand="0" w:firstRowFirstColumn="0" w:firstRowLastColumn="0" w:lastRowFirstColumn="0" w:lastRowLastColumn="0"/>
            </w:pPr>
            <w:r w:rsidRPr="00663669">
              <w:t>Bez elektrifikace</w:t>
            </w:r>
          </w:p>
        </w:tc>
      </w:tr>
      <w:tr w:rsidR="00EF1362" w:rsidRPr="005A2CE9" w14:paraId="01B69DCD" w14:textId="77777777" w:rsidTr="00CE1E25">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46" w:type="dxa"/>
          </w:tcPr>
          <w:p w14:paraId="1711F804" w14:textId="7BD2EC08" w:rsidR="00EF1362" w:rsidRPr="005A2CE9" w:rsidRDefault="00EF1362" w:rsidP="009624FB">
            <w:pPr>
              <w:pStyle w:val="Tabulka-7"/>
              <w:rPr>
                <w:b/>
              </w:rPr>
            </w:pPr>
            <w:r w:rsidRPr="00663669">
              <w:t>Počet traťových kolejí</w:t>
            </w:r>
          </w:p>
        </w:tc>
        <w:tc>
          <w:tcPr>
            <w:tcW w:w="1843" w:type="dxa"/>
          </w:tcPr>
          <w:p w14:paraId="27646E5F" w14:textId="65B5EF42" w:rsidR="00EF1362" w:rsidRPr="005A2CE9" w:rsidRDefault="00EF1362" w:rsidP="009624FB">
            <w:pPr>
              <w:pStyle w:val="Tabulka-7"/>
              <w:cnfStyle w:val="010000000000" w:firstRow="0" w:lastRow="1" w:firstColumn="0" w:lastColumn="0" w:oddVBand="0" w:evenVBand="0" w:oddHBand="0" w:evenHBand="0" w:firstRowFirstColumn="0" w:firstRowLastColumn="0" w:lastRowFirstColumn="0" w:lastRowLastColumn="0"/>
              <w:rPr>
                <w:b/>
              </w:rPr>
            </w:pPr>
            <w:r w:rsidRPr="00663669">
              <w:rPr>
                <w:b/>
              </w:rPr>
              <w:t>2</w:t>
            </w:r>
          </w:p>
        </w:tc>
        <w:tc>
          <w:tcPr>
            <w:tcW w:w="2426" w:type="dxa"/>
          </w:tcPr>
          <w:p w14:paraId="52EAFFD6" w14:textId="0FA896AA" w:rsidR="00EF1362" w:rsidRPr="005A2CE9" w:rsidRDefault="00EF1362" w:rsidP="009624FB">
            <w:pPr>
              <w:pStyle w:val="Tabulka-7"/>
              <w:cnfStyle w:val="010000000000" w:firstRow="0" w:lastRow="1" w:firstColumn="0" w:lastColumn="0" w:oddVBand="0" w:evenVBand="0" w:oddHBand="0" w:evenHBand="0" w:firstRowFirstColumn="0" w:firstRowLastColumn="0" w:lastRowFirstColumn="0" w:lastRowLastColumn="0"/>
              <w:rPr>
                <w:b/>
              </w:rPr>
            </w:pPr>
            <w:r w:rsidRPr="00663669">
              <w:rPr>
                <w:b/>
              </w:rPr>
              <w:t>1</w:t>
            </w:r>
          </w:p>
        </w:tc>
      </w:tr>
    </w:tbl>
    <w:p w14:paraId="55D0777F" w14:textId="77777777" w:rsidR="007B3B7B" w:rsidRDefault="007B3B7B" w:rsidP="007B3B7B">
      <w:pPr>
        <w:pStyle w:val="TextbezslBEZMEZER"/>
      </w:pPr>
    </w:p>
    <w:p w14:paraId="427EEDF4" w14:textId="1A96EB87" w:rsidR="007B3B7B" w:rsidRDefault="009624FB">
      <w:pPr>
        <w:pStyle w:val="Text2-1"/>
        <w:numPr>
          <w:ilvl w:val="2"/>
          <w:numId w:val="6"/>
        </w:numPr>
      </w:pPr>
      <w:r w:rsidRPr="00663669">
        <w:t>Výpravní budova je v evidenci správce vedena pod názvem „Hovězí – výpravní budova +1BJ č.p.16“, inv. číslo IC6000315163. Zastavěná plocha budovy je 171 m</w:t>
      </w:r>
      <w:r w:rsidRPr="00663669">
        <w:rPr>
          <w:vertAlign w:val="superscript"/>
        </w:rPr>
        <w:t>2</w:t>
      </w:r>
      <w:r w:rsidR="00EF1362">
        <w:t>.</w:t>
      </w:r>
      <w:r w:rsidR="007B3B7B">
        <w:t xml:space="preserve"> </w:t>
      </w:r>
    </w:p>
    <w:p w14:paraId="1A7B7B8A" w14:textId="023F17F7" w:rsidR="007B3B7B" w:rsidRDefault="009624FB">
      <w:pPr>
        <w:pStyle w:val="Text2-1"/>
        <w:numPr>
          <w:ilvl w:val="2"/>
          <w:numId w:val="6"/>
        </w:numPr>
      </w:pPr>
      <w:r w:rsidRPr="00663669">
        <w:t>V sousedství výpravní budovy se nenachází žádné další objekty.</w:t>
      </w:r>
      <w:r w:rsidR="007B3B7B">
        <w:t xml:space="preserve"> </w:t>
      </w:r>
    </w:p>
    <w:p w14:paraId="0E3F2511" w14:textId="11209E4A" w:rsidR="007B3B7B" w:rsidRPr="008E70B2" w:rsidRDefault="009624FB" w:rsidP="008D68FA">
      <w:pPr>
        <w:pStyle w:val="Text2-1"/>
      </w:pPr>
      <w:r w:rsidRPr="00663669">
        <w:t xml:space="preserve">K objektu výpravní budovy náleží související sítě – splašková kanalizační přípojka (IC6000315151), dešťová </w:t>
      </w:r>
      <w:r w:rsidRPr="008D68FA">
        <w:t>kanalizační</w:t>
      </w:r>
      <w:r w:rsidRPr="00663669">
        <w:t xml:space="preserve"> přípojka (bez IC) a vodovodní přípojka (bez IC).</w:t>
      </w:r>
      <w:r w:rsidR="007B3B7B">
        <w:t xml:space="preserve"> </w:t>
      </w:r>
    </w:p>
    <w:p w14:paraId="277DBF0A" w14:textId="375D4E4F" w:rsidR="007B3B7B" w:rsidRDefault="009624FB" w:rsidP="008D68FA">
      <w:pPr>
        <w:pStyle w:val="TabulkaNadpis"/>
      </w:pPr>
      <w:r w:rsidRPr="00663669">
        <w:t xml:space="preserve">Údaje k objektu </w:t>
      </w:r>
      <w:r w:rsidRPr="00EF1362">
        <w:rPr>
          <w:bCs/>
        </w:rPr>
        <w:t>Hovězí výpravní budova</w:t>
      </w:r>
      <w:r w:rsidRPr="00663669">
        <w:t xml:space="preserve"> a výpis souvisejících zařízení ve správě Správy pozemních staveb (SPS) OŘ Ostrava:</w:t>
      </w:r>
    </w:p>
    <w:tbl>
      <w:tblPr>
        <w:tblStyle w:val="Tabulka10"/>
        <w:tblW w:w="8108" w:type="dxa"/>
        <w:tblLayout w:type="fixed"/>
        <w:tblLook w:val="04A0" w:firstRow="1" w:lastRow="0" w:firstColumn="1" w:lastColumn="0" w:noHBand="0" w:noVBand="1"/>
      </w:tblPr>
      <w:tblGrid>
        <w:gridCol w:w="1482"/>
        <w:gridCol w:w="2374"/>
        <w:gridCol w:w="1134"/>
        <w:gridCol w:w="1134"/>
        <w:gridCol w:w="993"/>
        <w:gridCol w:w="991"/>
      </w:tblGrid>
      <w:tr w:rsidR="007B3B7B" w:rsidRPr="001B0F90" w14:paraId="166ED24A" w14:textId="77777777" w:rsidTr="005A2005">
        <w:trPr>
          <w:cnfStyle w:val="100000000000" w:firstRow="1" w:lastRow="0" w:firstColumn="0" w:lastColumn="0" w:oddVBand="0" w:evenVBand="0" w:oddHBand="0" w:evenHBand="0" w:firstRowFirstColumn="0" w:firstRowLastColumn="0" w:lastRowFirstColumn="0" w:lastRowLastColumn="0"/>
          <w:trHeight w:val="41"/>
        </w:trPr>
        <w:tc>
          <w:tcPr>
            <w:cnfStyle w:val="001000000000" w:firstRow="0" w:lastRow="0" w:firstColumn="1" w:lastColumn="0" w:oddVBand="0" w:evenVBand="0" w:oddHBand="0" w:evenHBand="0" w:firstRowFirstColumn="0" w:firstRowLastColumn="0" w:lastRowFirstColumn="0" w:lastRowLastColumn="0"/>
            <w:tcW w:w="1482" w:type="dxa"/>
            <w:hideMark/>
          </w:tcPr>
          <w:p w14:paraId="6757F600" w14:textId="77777777" w:rsidR="007B3B7B" w:rsidRPr="001B0F90" w:rsidRDefault="007B3B7B" w:rsidP="007B3B7B">
            <w:pPr>
              <w:pStyle w:val="Tabulka-7"/>
            </w:pPr>
            <w:r w:rsidRPr="001B0F90">
              <w:t>Hlavní inventární číslo</w:t>
            </w:r>
          </w:p>
        </w:tc>
        <w:tc>
          <w:tcPr>
            <w:tcW w:w="2374" w:type="dxa"/>
            <w:noWrap/>
            <w:hideMark/>
          </w:tcPr>
          <w:p w14:paraId="34854DCB" w14:textId="77777777" w:rsidR="007B3B7B" w:rsidRPr="001B0F90" w:rsidRDefault="007B3B7B" w:rsidP="007B3B7B">
            <w:pPr>
              <w:pStyle w:val="Tabulka-7"/>
              <w:cnfStyle w:val="100000000000" w:firstRow="1" w:lastRow="0" w:firstColumn="0" w:lastColumn="0" w:oddVBand="0" w:evenVBand="0" w:oddHBand="0" w:evenHBand="0" w:firstRowFirstColumn="0" w:firstRowLastColumn="0" w:lastRowFirstColumn="0" w:lastRowLastColumn="0"/>
            </w:pPr>
            <w:r w:rsidRPr="001B0F90">
              <w:t>Označení</w:t>
            </w:r>
          </w:p>
        </w:tc>
        <w:tc>
          <w:tcPr>
            <w:tcW w:w="1134" w:type="dxa"/>
            <w:hideMark/>
          </w:tcPr>
          <w:p w14:paraId="79063EE2" w14:textId="77777777" w:rsidR="007B3B7B" w:rsidRPr="001B0F90" w:rsidRDefault="007B3B7B" w:rsidP="007B3B7B">
            <w:pPr>
              <w:pStyle w:val="Tabulka-7"/>
              <w:cnfStyle w:val="100000000000" w:firstRow="1" w:lastRow="0" w:firstColumn="0" w:lastColumn="0" w:oddVBand="0" w:evenVBand="0" w:oddHBand="0" w:evenHBand="0" w:firstRowFirstColumn="0" w:firstRowLastColumn="0" w:lastRowFirstColumn="0" w:lastRowLastColumn="0"/>
            </w:pPr>
            <w:r w:rsidRPr="001B0F90">
              <w:t>Zastavěná plocha [m</w:t>
            </w:r>
            <w:r w:rsidRPr="0015704A">
              <w:rPr>
                <w:vertAlign w:val="superscript"/>
              </w:rPr>
              <w:t>2</w:t>
            </w:r>
            <w:r w:rsidRPr="001B0F90">
              <w:t>]</w:t>
            </w:r>
          </w:p>
        </w:tc>
        <w:tc>
          <w:tcPr>
            <w:tcW w:w="1134" w:type="dxa"/>
            <w:hideMark/>
          </w:tcPr>
          <w:p w14:paraId="7FA751A5" w14:textId="77777777" w:rsidR="007B3B7B" w:rsidRPr="001B0F90" w:rsidRDefault="007B3B7B" w:rsidP="007B3B7B">
            <w:pPr>
              <w:pStyle w:val="Tabulka-7"/>
              <w:cnfStyle w:val="100000000000" w:firstRow="1" w:lastRow="0" w:firstColumn="0" w:lastColumn="0" w:oddVBand="0" w:evenVBand="0" w:oddHBand="0" w:evenHBand="0" w:firstRowFirstColumn="0" w:firstRowLastColumn="0" w:lastRowFirstColumn="0" w:lastRowLastColumn="0"/>
            </w:pPr>
            <w:r w:rsidRPr="001B0F90">
              <w:t>Obestavěný prostor [m</w:t>
            </w:r>
            <w:r w:rsidRPr="0015704A">
              <w:rPr>
                <w:vertAlign w:val="superscript"/>
              </w:rPr>
              <w:t>3</w:t>
            </w:r>
            <w:r w:rsidRPr="001B0F90">
              <w:t>]</w:t>
            </w:r>
          </w:p>
        </w:tc>
        <w:tc>
          <w:tcPr>
            <w:tcW w:w="993" w:type="dxa"/>
            <w:hideMark/>
          </w:tcPr>
          <w:p w14:paraId="50F4165C" w14:textId="77777777" w:rsidR="007B3B7B" w:rsidRPr="001B0F90" w:rsidRDefault="007B3B7B" w:rsidP="007B3B7B">
            <w:pPr>
              <w:pStyle w:val="Tabulka-7"/>
              <w:cnfStyle w:val="100000000000" w:firstRow="1" w:lastRow="0" w:firstColumn="0" w:lastColumn="0" w:oddVBand="0" w:evenVBand="0" w:oddHBand="0" w:evenHBand="0" w:firstRowFirstColumn="0" w:firstRowLastColumn="0" w:lastRowFirstColumn="0" w:lastRowLastColumn="0"/>
            </w:pPr>
            <w:r w:rsidRPr="001B0F90">
              <w:t>Katastrální území</w:t>
            </w:r>
          </w:p>
        </w:tc>
        <w:tc>
          <w:tcPr>
            <w:tcW w:w="991" w:type="dxa"/>
            <w:noWrap/>
            <w:hideMark/>
          </w:tcPr>
          <w:p w14:paraId="3F0AA528" w14:textId="77777777" w:rsidR="007B3B7B" w:rsidRPr="001B0F90" w:rsidRDefault="007B3B7B" w:rsidP="007B3B7B">
            <w:pPr>
              <w:pStyle w:val="Tabulka-7"/>
              <w:cnfStyle w:val="100000000000" w:firstRow="1" w:lastRow="0" w:firstColumn="0" w:lastColumn="0" w:oddVBand="0" w:evenVBand="0" w:oddHBand="0" w:evenHBand="0" w:firstRowFirstColumn="0" w:firstRowLastColumn="0" w:lastRowFirstColumn="0" w:lastRowLastColumn="0"/>
            </w:pPr>
            <w:r w:rsidRPr="001B0F90">
              <w:t>Parcelní číslo</w:t>
            </w:r>
          </w:p>
        </w:tc>
      </w:tr>
      <w:tr w:rsidR="009624FB" w:rsidRPr="001B0F90" w14:paraId="2BF4650D" w14:textId="77777777" w:rsidTr="005A2005">
        <w:trPr>
          <w:trHeight w:val="128"/>
        </w:trPr>
        <w:tc>
          <w:tcPr>
            <w:cnfStyle w:val="001000000000" w:firstRow="0" w:lastRow="0" w:firstColumn="1" w:lastColumn="0" w:oddVBand="0" w:evenVBand="0" w:oddHBand="0" w:evenHBand="0" w:firstRowFirstColumn="0" w:firstRowLastColumn="0" w:lastRowFirstColumn="0" w:lastRowLastColumn="0"/>
            <w:tcW w:w="1482" w:type="dxa"/>
            <w:noWrap/>
          </w:tcPr>
          <w:p w14:paraId="348623CB" w14:textId="58A4C49C" w:rsidR="009624FB" w:rsidRPr="001B0F90" w:rsidRDefault="009624FB" w:rsidP="009624FB">
            <w:pPr>
              <w:pStyle w:val="Tabulka-7"/>
            </w:pPr>
            <w:r w:rsidRPr="00663669">
              <w:t>IC6000315163</w:t>
            </w:r>
          </w:p>
        </w:tc>
        <w:tc>
          <w:tcPr>
            <w:tcW w:w="2374" w:type="dxa"/>
            <w:noWrap/>
          </w:tcPr>
          <w:p w14:paraId="19180475" w14:textId="544D4E5C" w:rsidR="009624FB" w:rsidRPr="001B0F90" w:rsidRDefault="009624FB" w:rsidP="009624FB">
            <w:pPr>
              <w:pStyle w:val="Tabulka-7"/>
              <w:cnfStyle w:val="000000000000" w:firstRow="0" w:lastRow="0" w:firstColumn="0" w:lastColumn="0" w:oddVBand="0" w:evenVBand="0" w:oddHBand="0" w:evenHBand="0" w:firstRowFirstColumn="0" w:firstRowLastColumn="0" w:lastRowFirstColumn="0" w:lastRowLastColumn="0"/>
            </w:pPr>
            <w:r w:rsidRPr="00663669">
              <w:t>Hovězí – výpravní budova +1BJ č.p.16</w:t>
            </w:r>
          </w:p>
        </w:tc>
        <w:tc>
          <w:tcPr>
            <w:tcW w:w="1134" w:type="dxa"/>
            <w:noWrap/>
          </w:tcPr>
          <w:p w14:paraId="496FAA96" w14:textId="60F2E655" w:rsidR="009624FB" w:rsidRPr="001B0F90" w:rsidRDefault="009624FB" w:rsidP="009624FB">
            <w:pPr>
              <w:pStyle w:val="Tabulka-7"/>
              <w:cnfStyle w:val="000000000000" w:firstRow="0" w:lastRow="0" w:firstColumn="0" w:lastColumn="0" w:oddVBand="0" w:evenVBand="0" w:oddHBand="0" w:evenHBand="0" w:firstRowFirstColumn="0" w:firstRowLastColumn="0" w:lastRowFirstColumn="0" w:lastRowLastColumn="0"/>
            </w:pPr>
            <w:r w:rsidRPr="00663669">
              <w:t>171</w:t>
            </w:r>
          </w:p>
        </w:tc>
        <w:tc>
          <w:tcPr>
            <w:tcW w:w="1134" w:type="dxa"/>
            <w:noWrap/>
          </w:tcPr>
          <w:p w14:paraId="5BF00B2A" w14:textId="4F55D4D2" w:rsidR="009624FB" w:rsidRPr="001B0F90" w:rsidRDefault="009624FB" w:rsidP="009624FB">
            <w:pPr>
              <w:pStyle w:val="Tabulka-7"/>
              <w:cnfStyle w:val="000000000000" w:firstRow="0" w:lastRow="0" w:firstColumn="0" w:lastColumn="0" w:oddVBand="0" w:evenVBand="0" w:oddHBand="0" w:evenHBand="0" w:firstRowFirstColumn="0" w:firstRowLastColumn="0" w:lastRowFirstColumn="0" w:lastRowLastColumn="0"/>
            </w:pPr>
            <w:r w:rsidRPr="00663669">
              <w:t>1209</w:t>
            </w:r>
          </w:p>
        </w:tc>
        <w:tc>
          <w:tcPr>
            <w:tcW w:w="993" w:type="dxa"/>
            <w:noWrap/>
          </w:tcPr>
          <w:p w14:paraId="22E93FD3" w14:textId="64332B28" w:rsidR="009624FB" w:rsidRPr="001B0F90" w:rsidRDefault="009624FB" w:rsidP="009624FB">
            <w:pPr>
              <w:pStyle w:val="Tabulka-7"/>
              <w:cnfStyle w:val="000000000000" w:firstRow="0" w:lastRow="0" w:firstColumn="0" w:lastColumn="0" w:oddVBand="0" w:evenVBand="0" w:oddHBand="0" w:evenHBand="0" w:firstRowFirstColumn="0" w:firstRowLastColumn="0" w:lastRowFirstColumn="0" w:lastRowLastColumn="0"/>
            </w:pPr>
            <w:r w:rsidRPr="00663669">
              <w:t>Hovězí </w:t>
            </w:r>
          </w:p>
        </w:tc>
        <w:tc>
          <w:tcPr>
            <w:tcW w:w="991" w:type="dxa"/>
            <w:noWrap/>
          </w:tcPr>
          <w:p w14:paraId="694234E7" w14:textId="46A43587" w:rsidR="009624FB" w:rsidRPr="001B0F90" w:rsidRDefault="009624FB" w:rsidP="009624FB">
            <w:pPr>
              <w:pStyle w:val="Tabulka-7"/>
              <w:cnfStyle w:val="000000000000" w:firstRow="0" w:lastRow="0" w:firstColumn="0" w:lastColumn="0" w:oddVBand="0" w:evenVBand="0" w:oddHBand="0" w:evenHBand="0" w:firstRowFirstColumn="0" w:firstRowLastColumn="0" w:lastRowFirstColumn="0" w:lastRowLastColumn="0"/>
            </w:pPr>
            <w:r w:rsidRPr="00663669">
              <w:t>st. 1500</w:t>
            </w:r>
          </w:p>
        </w:tc>
      </w:tr>
    </w:tbl>
    <w:p w14:paraId="4A05AD3B" w14:textId="77777777" w:rsidR="00A73F2F" w:rsidRDefault="00A73F2F" w:rsidP="00CE1E25">
      <w:pPr>
        <w:pStyle w:val="TextbezslBEZMEZER"/>
      </w:pPr>
    </w:p>
    <w:p w14:paraId="1F524988" w14:textId="16CCCDF3" w:rsidR="004F2730" w:rsidRDefault="004F2730" w:rsidP="004F2730">
      <w:pPr>
        <w:pStyle w:val="Text2-1"/>
      </w:pPr>
      <w:r w:rsidRPr="00663669">
        <w:t>Výpravní budova je v evidenci správce vedena pod názvem „Halenkov – výpravní budova +1BJ č.p.360“, inv. číslo IC6000325507. Zastavěná plocha budovy je 164 m</w:t>
      </w:r>
      <w:r w:rsidRPr="00663669">
        <w:rPr>
          <w:vertAlign w:val="superscript"/>
        </w:rPr>
        <w:t>2</w:t>
      </w:r>
      <w:r w:rsidRPr="00663669">
        <w:t>.</w:t>
      </w:r>
    </w:p>
    <w:p w14:paraId="01984260" w14:textId="44944C54" w:rsidR="004F2730" w:rsidRDefault="004F2730" w:rsidP="004F2730">
      <w:pPr>
        <w:pStyle w:val="Text2-1"/>
      </w:pPr>
      <w:r w:rsidRPr="00663669">
        <w:t>V sousedství výpravní budovy se nenachází žádné další objekty.</w:t>
      </w:r>
    </w:p>
    <w:p w14:paraId="206DBFA0" w14:textId="4ACA2758" w:rsidR="004F2730" w:rsidRDefault="004F2730" w:rsidP="004F2730">
      <w:pPr>
        <w:pStyle w:val="Text2-1"/>
      </w:pPr>
      <w:r w:rsidRPr="00663669">
        <w:t>K objektu výpravní budovy náleží související sítě – vodovodní přípojka (bez IC), dešťová kanalizační přípojka (bez IC) a splašková kanalizační přípojka se žumpou (oboje bez IC).</w:t>
      </w:r>
    </w:p>
    <w:p w14:paraId="101DD62D" w14:textId="3F790D70" w:rsidR="00A73F2F" w:rsidRPr="00663669" w:rsidRDefault="004F2730" w:rsidP="008D68FA">
      <w:pPr>
        <w:pStyle w:val="TabulkaNadpis"/>
      </w:pPr>
      <w:r w:rsidRPr="00663669">
        <w:t xml:space="preserve">Údaje k objektu </w:t>
      </w:r>
      <w:r w:rsidRPr="00EF1362">
        <w:rPr>
          <w:bCs/>
        </w:rPr>
        <w:t>Halenkov výpravní budova</w:t>
      </w:r>
      <w:r w:rsidRPr="00663669">
        <w:t xml:space="preserve"> a výpis souvisejících zařízení ve správě Správy pozemních staveb (SPS) OŘ Ostrava:</w:t>
      </w:r>
    </w:p>
    <w:tbl>
      <w:tblPr>
        <w:tblStyle w:val="Tabulka11"/>
        <w:tblW w:w="8108" w:type="dxa"/>
        <w:tblLayout w:type="fixed"/>
        <w:tblLook w:val="04A0" w:firstRow="1" w:lastRow="0" w:firstColumn="1" w:lastColumn="0" w:noHBand="0" w:noVBand="1"/>
      </w:tblPr>
      <w:tblGrid>
        <w:gridCol w:w="1402"/>
        <w:gridCol w:w="2498"/>
        <w:gridCol w:w="1052"/>
        <w:gridCol w:w="1052"/>
        <w:gridCol w:w="1052"/>
        <w:gridCol w:w="1052"/>
      </w:tblGrid>
      <w:tr w:rsidR="004F2730" w:rsidRPr="00663669" w14:paraId="10BFF6F3" w14:textId="77777777" w:rsidTr="00F73F3C">
        <w:trPr>
          <w:cnfStyle w:val="100000000000" w:firstRow="1" w:lastRow="0" w:firstColumn="0" w:lastColumn="0" w:oddVBand="0" w:evenVBand="0" w:oddHBand="0" w:evenHBand="0" w:firstRowFirstColumn="0" w:firstRowLastColumn="0" w:lastRowFirstColumn="0" w:lastRowLastColumn="0"/>
          <w:trHeight w:val="41"/>
        </w:trPr>
        <w:tc>
          <w:tcPr>
            <w:cnfStyle w:val="001000000000" w:firstRow="0" w:lastRow="0" w:firstColumn="1" w:lastColumn="0" w:oddVBand="0" w:evenVBand="0" w:oddHBand="0" w:evenHBand="0" w:firstRowFirstColumn="0" w:firstRowLastColumn="0" w:lastRowFirstColumn="0" w:lastRowLastColumn="0"/>
            <w:tcW w:w="1402" w:type="dxa"/>
            <w:hideMark/>
          </w:tcPr>
          <w:p w14:paraId="42B89264" w14:textId="77777777" w:rsidR="004F2730" w:rsidRPr="00663669" w:rsidRDefault="004F2730" w:rsidP="00F73F3C">
            <w:pPr>
              <w:spacing w:before="20" w:after="20" w:line="240" w:lineRule="auto"/>
              <w:rPr>
                <w:sz w:val="14"/>
                <w:szCs w:val="18"/>
                <w:lang w:eastAsia="en-US"/>
              </w:rPr>
            </w:pPr>
            <w:r w:rsidRPr="00663669">
              <w:rPr>
                <w:sz w:val="14"/>
                <w:szCs w:val="18"/>
                <w:lang w:eastAsia="en-US"/>
              </w:rPr>
              <w:t>Hlavní inventární číslo</w:t>
            </w:r>
          </w:p>
        </w:tc>
        <w:tc>
          <w:tcPr>
            <w:tcW w:w="2498" w:type="dxa"/>
            <w:noWrap/>
            <w:hideMark/>
          </w:tcPr>
          <w:p w14:paraId="3DD4D740" w14:textId="77777777" w:rsidR="004F2730" w:rsidRPr="00663669" w:rsidRDefault="004F2730" w:rsidP="00F73F3C">
            <w:pPr>
              <w:spacing w:before="20" w:after="20" w:line="240" w:lineRule="auto"/>
              <w:cnfStyle w:val="100000000000" w:firstRow="1" w:lastRow="0" w:firstColumn="0" w:lastColumn="0" w:oddVBand="0" w:evenVBand="0" w:oddHBand="0" w:evenHBand="0" w:firstRowFirstColumn="0" w:firstRowLastColumn="0" w:lastRowFirstColumn="0" w:lastRowLastColumn="0"/>
              <w:rPr>
                <w:sz w:val="14"/>
                <w:szCs w:val="18"/>
                <w:lang w:eastAsia="en-US"/>
              </w:rPr>
            </w:pPr>
            <w:r w:rsidRPr="00663669">
              <w:rPr>
                <w:sz w:val="14"/>
                <w:szCs w:val="18"/>
                <w:lang w:eastAsia="en-US"/>
              </w:rPr>
              <w:t>Označení</w:t>
            </w:r>
          </w:p>
        </w:tc>
        <w:tc>
          <w:tcPr>
            <w:tcW w:w="1052" w:type="dxa"/>
            <w:hideMark/>
          </w:tcPr>
          <w:p w14:paraId="295292AF" w14:textId="77777777" w:rsidR="004F2730" w:rsidRPr="00663669" w:rsidRDefault="004F2730" w:rsidP="00F73F3C">
            <w:pPr>
              <w:spacing w:before="20" w:after="20" w:line="240" w:lineRule="auto"/>
              <w:cnfStyle w:val="100000000000" w:firstRow="1" w:lastRow="0" w:firstColumn="0" w:lastColumn="0" w:oddVBand="0" w:evenVBand="0" w:oddHBand="0" w:evenHBand="0" w:firstRowFirstColumn="0" w:firstRowLastColumn="0" w:lastRowFirstColumn="0" w:lastRowLastColumn="0"/>
              <w:rPr>
                <w:sz w:val="14"/>
                <w:szCs w:val="18"/>
                <w:lang w:eastAsia="en-US"/>
              </w:rPr>
            </w:pPr>
            <w:r w:rsidRPr="00663669">
              <w:rPr>
                <w:sz w:val="14"/>
                <w:szCs w:val="18"/>
                <w:lang w:eastAsia="en-US"/>
              </w:rPr>
              <w:t>Zastavěná plocha [m</w:t>
            </w:r>
            <w:r w:rsidRPr="00663669">
              <w:rPr>
                <w:sz w:val="14"/>
                <w:szCs w:val="18"/>
                <w:vertAlign w:val="superscript"/>
                <w:lang w:eastAsia="en-US"/>
              </w:rPr>
              <w:t>2</w:t>
            </w:r>
            <w:r w:rsidRPr="00663669">
              <w:rPr>
                <w:sz w:val="14"/>
                <w:szCs w:val="18"/>
                <w:lang w:eastAsia="en-US"/>
              </w:rPr>
              <w:t>]</w:t>
            </w:r>
          </w:p>
        </w:tc>
        <w:tc>
          <w:tcPr>
            <w:tcW w:w="1052" w:type="dxa"/>
            <w:hideMark/>
          </w:tcPr>
          <w:p w14:paraId="5FD214A5" w14:textId="77777777" w:rsidR="004F2730" w:rsidRPr="00663669" w:rsidRDefault="004F2730" w:rsidP="00F73F3C">
            <w:pPr>
              <w:spacing w:before="20" w:after="20" w:line="240" w:lineRule="auto"/>
              <w:cnfStyle w:val="100000000000" w:firstRow="1" w:lastRow="0" w:firstColumn="0" w:lastColumn="0" w:oddVBand="0" w:evenVBand="0" w:oddHBand="0" w:evenHBand="0" w:firstRowFirstColumn="0" w:firstRowLastColumn="0" w:lastRowFirstColumn="0" w:lastRowLastColumn="0"/>
              <w:rPr>
                <w:sz w:val="14"/>
                <w:szCs w:val="18"/>
                <w:lang w:eastAsia="en-US"/>
              </w:rPr>
            </w:pPr>
            <w:r w:rsidRPr="00663669">
              <w:rPr>
                <w:sz w:val="14"/>
                <w:szCs w:val="18"/>
                <w:lang w:eastAsia="en-US"/>
              </w:rPr>
              <w:t>Obestavěný prostor [m</w:t>
            </w:r>
            <w:r w:rsidRPr="00663669">
              <w:rPr>
                <w:sz w:val="14"/>
                <w:szCs w:val="18"/>
                <w:vertAlign w:val="superscript"/>
                <w:lang w:eastAsia="en-US"/>
              </w:rPr>
              <w:t>3</w:t>
            </w:r>
            <w:r w:rsidRPr="00663669">
              <w:rPr>
                <w:sz w:val="14"/>
                <w:szCs w:val="18"/>
                <w:lang w:eastAsia="en-US"/>
              </w:rPr>
              <w:t>]</w:t>
            </w:r>
          </w:p>
        </w:tc>
        <w:tc>
          <w:tcPr>
            <w:tcW w:w="1052" w:type="dxa"/>
            <w:hideMark/>
          </w:tcPr>
          <w:p w14:paraId="196EEC50" w14:textId="77777777" w:rsidR="004F2730" w:rsidRPr="00663669" w:rsidRDefault="004F2730" w:rsidP="00F73F3C">
            <w:pPr>
              <w:spacing w:before="20" w:after="20" w:line="240" w:lineRule="auto"/>
              <w:cnfStyle w:val="100000000000" w:firstRow="1" w:lastRow="0" w:firstColumn="0" w:lastColumn="0" w:oddVBand="0" w:evenVBand="0" w:oddHBand="0" w:evenHBand="0" w:firstRowFirstColumn="0" w:firstRowLastColumn="0" w:lastRowFirstColumn="0" w:lastRowLastColumn="0"/>
              <w:rPr>
                <w:sz w:val="14"/>
                <w:szCs w:val="18"/>
                <w:lang w:eastAsia="en-US"/>
              </w:rPr>
            </w:pPr>
            <w:r w:rsidRPr="00663669">
              <w:rPr>
                <w:sz w:val="14"/>
                <w:szCs w:val="18"/>
                <w:lang w:eastAsia="en-US"/>
              </w:rPr>
              <w:t>Katastrální území</w:t>
            </w:r>
          </w:p>
        </w:tc>
        <w:tc>
          <w:tcPr>
            <w:tcW w:w="1052" w:type="dxa"/>
            <w:noWrap/>
            <w:hideMark/>
          </w:tcPr>
          <w:p w14:paraId="4F6C81E4" w14:textId="77777777" w:rsidR="004F2730" w:rsidRPr="00663669" w:rsidRDefault="004F2730" w:rsidP="00F73F3C">
            <w:pPr>
              <w:spacing w:before="20" w:after="20" w:line="240" w:lineRule="auto"/>
              <w:cnfStyle w:val="100000000000" w:firstRow="1" w:lastRow="0" w:firstColumn="0" w:lastColumn="0" w:oddVBand="0" w:evenVBand="0" w:oddHBand="0" w:evenHBand="0" w:firstRowFirstColumn="0" w:firstRowLastColumn="0" w:lastRowFirstColumn="0" w:lastRowLastColumn="0"/>
              <w:rPr>
                <w:sz w:val="14"/>
                <w:szCs w:val="18"/>
                <w:lang w:eastAsia="en-US"/>
              </w:rPr>
            </w:pPr>
            <w:r w:rsidRPr="00663669">
              <w:rPr>
                <w:sz w:val="14"/>
                <w:szCs w:val="18"/>
                <w:lang w:eastAsia="en-US"/>
              </w:rPr>
              <w:t>Parcelní číslo</w:t>
            </w:r>
          </w:p>
        </w:tc>
      </w:tr>
      <w:tr w:rsidR="004F2730" w:rsidRPr="00663669" w14:paraId="6E3B0B55" w14:textId="77777777" w:rsidTr="00F73F3C">
        <w:trPr>
          <w:trHeight w:val="41"/>
        </w:trPr>
        <w:tc>
          <w:tcPr>
            <w:cnfStyle w:val="001000000000" w:firstRow="0" w:lastRow="0" w:firstColumn="1" w:lastColumn="0" w:oddVBand="0" w:evenVBand="0" w:oddHBand="0" w:evenHBand="0" w:firstRowFirstColumn="0" w:firstRowLastColumn="0" w:lastRowFirstColumn="0" w:lastRowLastColumn="0"/>
            <w:tcW w:w="1402" w:type="dxa"/>
            <w:noWrap/>
          </w:tcPr>
          <w:p w14:paraId="2F718A11" w14:textId="77777777" w:rsidR="004F2730" w:rsidRPr="00663669" w:rsidRDefault="004F2730" w:rsidP="00F73F3C">
            <w:pPr>
              <w:spacing w:before="20" w:after="20" w:line="240" w:lineRule="auto"/>
              <w:rPr>
                <w:sz w:val="14"/>
                <w:szCs w:val="18"/>
                <w:lang w:eastAsia="en-US"/>
              </w:rPr>
            </w:pPr>
            <w:r w:rsidRPr="00663669">
              <w:rPr>
                <w:sz w:val="14"/>
                <w:szCs w:val="18"/>
                <w:lang w:eastAsia="en-US"/>
              </w:rPr>
              <w:lastRenderedPageBreak/>
              <w:t>IC6000325507</w:t>
            </w:r>
          </w:p>
        </w:tc>
        <w:tc>
          <w:tcPr>
            <w:tcW w:w="2498" w:type="dxa"/>
            <w:noWrap/>
          </w:tcPr>
          <w:p w14:paraId="31CA7416" w14:textId="77777777" w:rsidR="004F2730" w:rsidRPr="00663669" w:rsidRDefault="004F2730" w:rsidP="00F73F3C">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lang w:eastAsia="en-US"/>
              </w:rPr>
            </w:pPr>
            <w:r w:rsidRPr="00663669">
              <w:rPr>
                <w:sz w:val="14"/>
                <w:szCs w:val="18"/>
                <w:lang w:eastAsia="en-US"/>
              </w:rPr>
              <w:t>Halenkov – výpravní budova +1BJ č.p.360</w:t>
            </w:r>
          </w:p>
        </w:tc>
        <w:tc>
          <w:tcPr>
            <w:tcW w:w="1052" w:type="dxa"/>
            <w:noWrap/>
          </w:tcPr>
          <w:p w14:paraId="3ED43587" w14:textId="77777777" w:rsidR="004F2730" w:rsidRPr="00663669" w:rsidRDefault="004F2730" w:rsidP="00F73F3C">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lang w:eastAsia="en-US"/>
              </w:rPr>
            </w:pPr>
            <w:r w:rsidRPr="00663669">
              <w:rPr>
                <w:sz w:val="14"/>
                <w:szCs w:val="18"/>
                <w:lang w:eastAsia="en-US"/>
              </w:rPr>
              <w:t>164</w:t>
            </w:r>
          </w:p>
        </w:tc>
        <w:tc>
          <w:tcPr>
            <w:tcW w:w="1052" w:type="dxa"/>
            <w:noWrap/>
          </w:tcPr>
          <w:p w14:paraId="6E164518" w14:textId="77777777" w:rsidR="004F2730" w:rsidRPr="00663669" w:rsidRDefault="004F2730" w:rsidP="00F73F3C">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lang w:eastAsia="en-US"/>
              </w:rPr>
            </w:pPr>
            <w:r w:rsidRPr="00663669">
              <w:rPr>
                <w:sz w:val="14"/>
                <w:szCs w:val="18"/>
                <w:lang w:eastAsia="en-US"/>
              </w:rPr>
              <w:t>1101</w:t>
            </w:r>
          </w:p>
        </w:tc>
        <w:tc>
          <w:tcPr>
            <w:tcW w:w="1052" w:type="dxa"/>
            <w:noWrap/>
          </w:tcPr>
          <w:p w14:paraId="6765ADBE" w14:textId="77777777" w:rsidR="004F2730" w:rsidRPr="00663669" w:rsidRDefault="004F2730" w:rsidP="00F73F3C">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lang w:eastAsia="en-US"/>
              </w:rPr>
            </w:pPr>
            <w:r w:rsidRPr="00663669">
              <w:rPr>
                <w:sz w:val="14"/>
                <w:szCs w:val="18"/>
                <w:lang w:eastAsia="en-US"/>
              </w:rPr>
              <w:t>Halenkov</w:t>
            </w:r>
          </w:p>
        </w:tc>
        <w:tc>
          <w:tcPr>
            <w:tcW w:w="1052" w:type="dxa"/>
            <w:noWrap/>
          </w:tcPr>
          <w:p w14:paraId="42C72DF6" w14:textId="77777777" w:rsidR="004F2730" w:rsidRPr="00663669" w:rsidRDefault="004F2730" w:rsidP="00F73F3C">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lang w:eastAsia="en-US"/>
              </w:rPr>
            </w:pPr>
            <w:r w:rsidRPr="00663669">
              <w:rPr>
                <w:sz w:val="14"/>
                <w:szCs w:val="18"/>
                <w:lang w:eastAsia="en-US"/>
              </w:rPr>
              <w:t>st. 646</w:t>
            </w:r>
          </w:p>
        </w:tc>
      </w:tr>
    </w:tbl>
    <w:p w14:paraId="72376403" w14:textId="77777777" w:rsidR="00A73F2F" w:rsidRDefault="00A73F2F" w:rsidP="00CE1E25">
      <w:pPr>
        <w:pStyle w:val="TextbezslBEZMEZER"/>
      </w:pPr>
    </w:p>
    <w:p w14:paraId="2919414A" w14:textId="5211069C" w:rsidR="004F2730" w:rsidRDefault="004F2730" w:rsidP="004F2730">
      <w:pPr>
        <w:pStyle w:val="Text2-1"/>
      </w:pPr>
      <w:r w:rsidRPr="00663669">
        <w:t>Výpravní budova je v evidenci správce vedena pod názvem „Nový Hrozenkov – výpravní budova č.p.506“, inv. číslo IC 6000325508. Zastavěná plocha budovy je 149 m</w:t>
      </w:r>
      <w:r w:rsidRPr="00663669">
        <w:rPr>
          <w:vertAlign w:val="superscript"/>
        </w:rPr>
        <w:t>2</w:t>
      </w:r>
      <w:r w:rsidRPr="00663669">
        <w:t>.</w:t>
      </w:r>
    </w:p>
    <w:p w14:paraId="68914966" w14:textId="3F7823D0" w:rsidR="004F2730" w:rsidRPr="00663669" w:rsidRDefault="004F2730" w:rsidP="004F2730">
      <w:pPr>
        <w:pStyle w:val="Text2-1"/>
      </w:pPr>
      <w:r w:rsidRPr="00663669">
        <w:t xml:space="preserve">V sousedství výpravní budovy se </w:t>
      </w:r>
      <w:r w:rsidR="00B5710F">
        <w:t>ne</w:t>
      </w:r>
      <w:r w:rsidRPr="00663669">
        <w:t xml:space="preserve">nachází </w:t>
      </w:r>
      <w:r w:rsidR="00B5710F">
        <w:t xml:space="preserve">žádné další </w:t>
      </w:r>
      <w:r w:rsidRPr="00663669">
        <w:t>objekt</w:t>
      </w:r>
      <w:r w:rsidR="00B5710F">
        <w:t>y.</w:t>
      </w:r>
      <w:r w:rsidRPr="00663669">
        <w:t xml:space="preserve"> </w:t>
      </w:r>
    </w:p>
    <w:p w14:paraId="09B167AA" w14:textId="40387757" w:rsidR="004F2730" w:rsidRDefault="004F2730" w:rsidP="004F2730">
      <w:pPr>
        <w:pStyle w:val="Text2-1"/>
      </w:pPr>
      <w:r w:rsidRPr="00663669">
        <w:t>K objektu výpravní budovy náleží související sítě – studna (bez IC) a splašková kanalizační přípojka se žumpou (oboje bez IC).</w:t>
      </w:r>
    </w:p>
    <w:p w14:paraId="32BDA5B1" w14:textId="77777777" w:rsidR="004F2730" w:rsidRDefault="004F2730" w:rsidP="008D68FA">
      <w:pPr>
        <w:pStyle w:val="TabulkaNadpis"/>
      </w:pPr>
      <w:r w:rsidRPr="00663669">
        <w:t xml:space="preserve">Údaje k objektu </w:t>
      </w:r>
      <w:r w:rsidRPr="00EF1362">
        <w:rPr>
          <w:bCs/>
        </w:rPr>
        <w:t>Nový Hrozenkov výpravní budova</w:t>
      </w:r>
      <w:r w:rsidRPr="00663669">
        <w:t xml:space="preserve"> a výpis souvisejících zařízení ve správě Správy pozemních staveb (SPS) OŘ Ostrava:</w:t>
      </w:r>
    </w:p>
    <w:tbl>
      <w:tblPr>
        <w:tblStyle w:val="Tabulka12"/>
        <w:tblW w:w="8108" w:type="dxa"/>
        <w:tblLayout w:type="fixed"/>
        <w:tblLook w:val="04A0" w:firstRow="1" w:lastRow="0" w:firstColumn="1" w:lastColumn="0" w:noHBand="0" w:noVBand="1"/>
      </w:tblPr>
      <w:tblGrid>
        <w:gridCol w:w="1402"/>
        <w:gridCol w:w="2498"/>
        <w:gridCol w:w="1052"/>
        <w:gridCol w:w="1052"/>
        <w:gridCol w:w="1052"/>
        <w:gridCol w:w="1052"/>
      </w:tblGrid>
      <w:tr w:rsidR="004F2730" w:rsidRPr="00663669" w14:paraId="58448DCB" w14:textId="77777777" w:rsidTr="00F73F3C">
        <w:trPr>
          <w:cnfStyle w:val="100000000000" w:firstRow="1" w:lastRow="0" w:firstColumn="0" w:lastColumn="0" w:oddVBand="0" w:evenVBand="0" w:oddHBand="0" w:evenHBand="0" w:firstRowFirstColumn="0" w:firstRowLastColumn="0" w:lastRowFirstColumn="0" w:lastRowLastColumn="0"/>
          <w:trHeight w:val="41"/>
        </w:trPr>
        <w:tc>
          <w:tcPr>
            <w:cnfStyle w:val="001000000000" w:firstRow="0" w:lastRow="0" w:firstColumn="1" w:lastColumn="0" w:oddVBand="0" w:evenVBand="0" w:oddHBand="0" w:evenHBand="0" w:firstRowFirstColumn="0" w:firstRowLastColumn="0" w:lastRowFirstColumn="0" w:lastRowLastColumn="0"/>
            <w:tcW w:w="1402" w:type="dxa"/>
            <w:hideMark/>
          </w:tcPr>
          <w:p w14:paraId="308A53B0" w14:textId="77777777" w:rsidR="004F2730" w:rsidRPr="00663669" w:rsidRDefault="004F2730" w:rsidP="00F73F3C">
            <w:pPr>
              <w:spacing w:before="20" w:after="20" w:line="240" w:lineRule="auto"/>
              <w:rPr>
                <w:sz w:val="14"/>
                <w:szCs w:val="18"/>
                <w:lang w:eastAsia="en-US"/>
              </w:rPr>
            </w:pPr>
            <w:r w:rsidRPr="00663669">
              <w:rPr>
                <w:sz w:val="14"/>
                <w:szCs w:val="18"/>
                <w:lang w:eastAsia="en-US"/>
              </w:rPr>
              <w:t>Hlavní inventární číslo</w:t>
            </w:r>
          </w:p>
        </w:tc>
        <w:tc>
          <w:tcPr>
            <w:tcW w:w="2498" w:type="dxa"/>
            <w:noWrap/>
            <w:hideMark/>
          </w:tcPr>
          <w:p w14:paraId="45B95F5A" w14:textId="77777777" w:rsidR="004F2730" w:rsidRPr="00663669" w:rsidRDefault="004F2730" w:rsidP="00F73F3C">
            <w:pPr>
              <w:spacing w:before="20" w:after="20" w:line="240" w:lineRule="auto"/>
              <w:cnfStyle w:val="100000000000" w:firstRow="1" w:lastRow="0" w:firstColumn="0" w:lastColumn="0" w:oddVBand="0" w:evenVBand="0" w:oddHBand="0" w:evenHBand="0" w:firstRowFirstColumn="0" w:firstRowLastColumn="0" w:lastRowFirstColumn="0" w:lastRowLastColumn="0"/>
              <w:rPr>
                <w:sz w:val="14"/>
                <w:szCs w:val="18"/>
                <w:lang w:eastAsia="en-US"/>
              </w:rPr>
            </w:pPr>
            <w:r w:rsidRPr="00663669">
              <w:rPr>
                <w:sz w:val="14"/>
                <w:szCs w:val="18"/>
                <w:lang w:eastAsia="en-US"/>
              </w:rPr>
              <w:t>Označení</w:t>
            </w:r>
          </w:p>
        </w:tc>
        <w:tc>
          <w:tcPr>
            <w:tcW w:w="1052" w:type="dxa"/>
            <w:hideMark/>
          </w:tcPr>
          <w:p w14:paraId="738BE66B" w14:textId="77777777" w:rsidR="004F2730" w:rsidRPr="00663669" w:rsidRDefault="004F2730" w:rsidP="00F73F3C">
            <w:pPr>
              <w:spacing w:before="20" w:after="20" w:line="240" w:lineRule="auto"/>
              <w:cnfStyle w:val="100000000000" w:firstRow="1" w:lastRow="0" w:firstColumn="0" w:lastColumn="0" w:oddVBand="0" w:evenVBand="0" w:oddHBand="0" w:evenHBand="0" w:firstRowFirstColumn="0" w:firstRowLastColumn="0" w:lastRowFirstColumn="0" w:lastRowLastColumn="0"/>
              <w:rPr>
                <w:sz w:val="14"/>
                <w:szCs w:val="18"/>
                <w:lang w:eastAsia="en-US"/>
              </w:rPr>
            </w:pPr>
            <w:r w:rsidRPr="00663669">
              <w:rPr>
                <w:sz w:val="14"/>
                <w:szCs w:val="18"/>
                <w:lang w:eastAsia="en-US"/>
              </w:rPr>
              <w:t>Zastavěná plocha [m</w:t>
            </w:r>
            <w:r w:rsidRPr="00663669">
              <w:rPr>
                <w:sz w:val="14"/>
                <w:szCs w:val="18"/>
                <w:vertAlign w:val="superscript"/>
                <w:lang w:eastAsia="en-US"/>
              </w:rPr>
              <w:t>2</w:t>
            </w:r>
            <w:r w:rsidRPr="00663669">
              <w:rPr>
                <w:sz w:val="14"/>
                <w:szCs w:val="18"/>
                <w:lang w:eastAsia="en-US"/>
              </w:rPr>
              <w:t>]</w:t>
            </w:r>
          </w:p>
        </w:tc>
        <w:tc>
          <w:tcPr>
            <w:tcW w:w="1052" w:type="dxa"/>
            <w:hideMark/>
          </w:tcPr>
          <w:p w14:paraId="59139832" w14:textId="77777777" w:rsidR="004F2730" w:rsidRPr="00663669" w:rsidRDefault="004F2730" w:rsidP="00F73F3C">
            <w:pPr>
              <w:spacing w:before="20" w:after="20" w:line="240" w:lineRule="auto"/>
              <w:cnfStyle w:val="100000000000" w:firstRow="1" w:lastRow="0" w:firstColumn="0" w:lastColumn="0" w:oddVBand="0" w:evenVBand="0" w:oddHBand="0" w:evenHBand="0" w:firstRowFirstColumn="0" w:firstRowLastColumn="0" w:lastRowFirstColumn="0" w:lastRowLastColumn="0"/>
              <w:rPr>
                <w:sz w:val="14"/>
                <w:szCs w:val="18"/>
                <w:lang w:eastAsia="en-US"/>
              </w:rPr>
            </w:pPr>
            <w:r w:rsidRPr="00663669">
              <w:rPr>
                <w:sz w:val="14"/>
                <w:szCs w:val="18"/>
                <w:lang w:eastAsia="en-US"/>
              </w:rPr>
              <w:t>Obestavěný prostor [m</w:t>
            </w:r>
            <w:r w:rsidRPr="00663669">
              <w:rPr>
                <w:sz w:val="14"/>
                <w:szCs w:val="18"/>
                <w:vertAlign w:val="superscript"/>
                <w:lang w:eastAsia="en-US"/>
              </w:rPr>
              <w:t>3</w:t>
            </w:r>
            <w:r w:rsidRPr="00663669">
              <w:rPr>
                <w:sz w:val="14"/>
                <w:szCs w:val="18"/>
                <w:lang w:eastAsia="en-US"/>
              </w:rPr>
              <w:t>]</w:t>
            </w:r>
          </w:p>
        </w:tc>
        <w:tc>
          <w:tcPr>
            <w:tcW w:w="1052" w:type="dxa"/>
            <w:hideMark/>
          </w:tcPr>
          <w:p w14:paraId="5FC2A3C8" w14:textId="77777777" w:rsidR="004F2730" w:rsidRPr="00663669" w:rsidRDefault="004F2730" w:rsidP="00F73F3C">
            <w:pPr>
              <w:spacing w:before="20" w:after="20" w:line="240" w:lineRule="auto"/>
              <w:cnfStyle w:val="100000000000" w:firstRow="1" w:lastRow="0" w:firstColumn="0" w:lastColumn="0" w:oddVBand="0" w:evenVBand="0" w:oddHBand="0" w:evenHBand="0" w:firstRowFirstColumn="0" w:firstRowLastColumn="0" w:lastRowFirstColumn="0" w:lastRowLastColumn="0"/>
              <w:rPr>
                <w:sz w:val="14"/>
                <w:szCs w:val="18"/>
                <w:lang w:eastAsia="en-US"/>
              </w:rPr>
            </w:pPr>
            <w:r w:rsidRPr="00663669">
              <w:rPr>
                <w:sz w:val="14"/>
                <w:szCs w:val="18"/>
                <w:lang w:eastAsia="en-US"/>
              </w:rPr>
              <w:t>Katastrální území</w:t>
            </w:r>
          </w:p>
        </w:tc>
        <w:tc>
          <w:tcPr>
            <w:tcW w:w="1052" w:type="dxa"/>
            <w:noWrap/>
            <w:hideMark/>
          </w:tcPr>
          <w:p w14:paraId="491225E5" w14:textId="77777777" w:rsidR="004F2730" w:rsidRPr="00663669" w:rsidRDefault="004F2730" w:rsidP="00F73F3C">
            <w:pPr>
              <w:spacing w:before="20" w:after="20" w:line="240" w:lineRule="auto"/>
              <w:cnfStyle w:val="100000000000" w:firstRow="1" w:lastRow="0" w:firstColumn="0" w:lastColumn="0" w:oddVBand="0" w:evenVBand="0" w:oddHBand="0" w:evenHBand="0" w:firstRowFirstColumn="0" w:firstRowLastColumn="0" w:lastRowFirstColumn="0" w:lastRowLastColumn="0"/>
              <w:rPr>
                <w:sz w:val="14"/>
                <w:szCs w:val="18"/>
                <w:lang w:eastAsia="en-US"/>
              </w:rPr>
            </w:pPr>
            <w:r w:rsidRPr="00663669">
              <w:rPr>
                <w:sz w:val="14"/>
                <w:szCs w:val="18"/>
                <w:lang w:eastAsia="en-US"/>
              </w:rPr>
              <w:t>Parcelní číslo</w:t>
            </w:r>
          </w:p>
        </w:tc>
      </w:tr>
      <w:tr w:rsidR="004F2730" w:rsidRPr="00663669" w14:paraId="5A151AAC" w14:textId="77777777" w:rsidTr="00F73F3C">
        <w:trPr>
          <w:trHeight w:val="41"/>
        </w:trPr>
        <w:tc>
          <w:tcPr>
            <w:cnfStyle w:val="001000000000" w:firstRow="0" w:lastRow="0" w:firstColumn="1" w:lastColumn="0" w:oddVBand="0" w:evenVBand="0" w:oddHBand="0" w:evenHBand="0" w:firstRowFirstColumn="0" w:firstRowLastColumn="0" w:lastRowFirstColumn="0" w:lastRowLastColumn="0"/>
            <w:tcW w:w="1402" w:type="dxa"/>
            <w:noWrap/>
          </w:tcPr>
          <w:p w14:paraId="59008926" w14:textId="77777777" w:rsidR="004F2730" w:rsidRPr="00663669" w:rsidRDefault="004F2730" w:rsidP="00F73F3C">
            <w:pPr>
              <w:spacing w:before="20" w:after="20" w:line="240" w:lineRule="auto"/>
              <w:rPr>
                <w:sz w:val="14"/>
                <w:szCs w:val="18"/>
                <w:lang w:eastAsia="en-US"/>
              </w:rPr>
            </w:pPr>
            <w:r w:rsidRPr="00663669">
              <w:rPr>
                <w:sz w:val="14"/>
                <w:szCs w:val="18"/>
                <w:lang w:eastAsia="en-US"/>
              </w:rPr>
              <w:t>IC6000325508</w:t>
            </w:r>
          </w:p>
        </w:tc>
        <w:tc>
          <w:tcPr>
            <w:tcW w:w="2498" w:type="dxa"/>
            <w:noWrap/>
          </w:tcPr>
          <w:p w14:paraId="049A5FEF" w14:textId="77777777" w:rsidR="004F2730" w:rsidRPr="00663669" w:rsidRDefault="004F2730" w:rsidP="00F73F3C">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lang w:eastAsia="en-US"/>
              </w:rPr>
            </w:pPr>
            <w:r w:rsidRPr="00663669">
              <w:rPr>
                <w:sz w:val="14"/>
                <w:szCs w:val="18"/>
                <w:lang w:eastAsia="en-US"/>
              </w:rPr>
              <w:t>„Nový Hrozenkov – výpravní budova č.p.506“</w:t>
            </w:r>
          </w:p>
        </w:tc>
        <w:tc>
          <w:tcPr>
            <w:tcW w:w="1052" w:type="dxa"/>
            <w:noWrap/>
          </w:tcPr>
          <w:p w14:paraId="315F013B" w14:textId="77777777" w:rsidR="004F2730" w:rsidRPr="00663669" w:rsidRDefault="004F2730" w:rsidP="00F73F3C">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lang w:eastAsia="en-US"/>
              </w:rPr>
            </w:pPr>
            <w:r w:rsidRPr="00663669">
              <w:rPr>
                <w:sz w:val="14"/>
                <w:szCs w:val="18"/>
                <w:lang w:eastAsia="en-US"/>
              </w:rPr>
              <w:t>149</w:t>
            </w:r>
          </w:p>
        </w:tc>
        <w:tc>
          <w:tcPr>
            <w:tcW w:w="1052" w:type="dxa"/>
            <w:noWrap/>
          </w:tcPr>
          <w:p w14:paraId="24BF111F" w14:textId="77777777" w:rsidR="004F2730" w:rsidRPr="00663669" w:rsidRDefault="004F2730" w:rsidP="00F73F3C">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lang w:eastAsia="en-US"/>
              </w:rPr>
            </w:pPr>
            <w:r w:rsidRPr="00663669">
              <w:rPr>
                <w:sz w:val="14"/>
                <w:szCs w:val="18"/>
                <w:lang w:eastAsia="en-US"/>
              </w:rPr>
              <w:t>1018</w:t>
            </w:r>
          </w:p>
        </w:tc>
        <w:tc>
          <w:tcPr>
            <w:tcW w:w="1052" w:type="dxa"/>
            <w:noWrap/>
          </w:tcPr>
          <w:p w14:paraId="5100A030" w14:textId="77777777" w:rsidR="004F2730" w:rsidRPr="00663669" w:rsidRDefault="004F2730" w:rsidP="00F73F3C">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lang w:eastAsia="en-US"/>
              </w:rPr>
            </w:pPr>
            <w:r w:rsidRPr="00663669">
              <w:rPr>
                <w:sz w:val="14"/>
                <w:szCs w:val="18"/>
                <w:lang w:eastAsia="en-US"/>
              </w:rPr>
              <w:t>Nový Hrozenkov</w:t>
            </w:r>
          </w:p>
        </w:tc>
        <w:tc>
          <w:tcPr>
            <w:tcW w:w="1052" w:type="dxa"/>
            <w:noWrap/>
          </w:tcPr>
          <w:p w14:paraId="200E27AF" w14:textId="77777777" w:rsidR="004F2730" w:rsidRPr="00663669" w:rsidRDefault="004F2730" w:rsidP="00F73F3C">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lang w:eastAsia="en-US"/>
              </w:rPr>
            </w:pPr>
            <w:r w:rsidRPr="00663669">
              <w:rPr>
                <w:sz w:val="14"/>
                <w:szCs w:val="18"/>
                <w:lang w:eastAsia="en-US"/>
              </w:rPr>
              <w:t>2108</w:t>
            </w:r>
          </w:p>
        </w:tc>
      </w:tr>
    </w:tbl>
    <w:p w14:paraId="352BC72C" w14:textId="77777777" w:rsidR="008D68FA" w:rsidRDefault="008D68FA" w:rsidP="008D68FA">
      <w:pPr>
        <w:pStyle w:val="TextbezslBEZMEZER"/>
      </w:pPr>
    </w:p>
    <w:p w14:paraId="0D4568EA" w14:textId="31AF8270" w:rsidR="004F2730" w:rsidRDefault="004F2730" w:rsidP="004F2730">
      <w:pPr>
        <w:pStyle w:val="Text2-1"/>
      </w:pPr>
      <w:r w:rsidRPr="00663669">
        <w:t>Výpravní budova je v evidenci správce vedena pod názvem „Velké Karlovice – výpravní budova“, inv. číslo IC6000325509. Zastavěná plocha budovy je 995 m</w:t>
      </w:r>
      <w:r w:rsidRPr="00663669">
        <w:rPr>
          <w:vertAlign w:val="superscript"/>
        </w:rPr>
        <w:t>2</w:t>
      </w:r>
      <w:r w:rsidRPr="00663669">
        <w:t>.</w:t>
      </w:r>
    </w:p>
    <w:p w14:paraId="641FF9CE" w14:textId="74DDCB21" w:rsidR="004F2730" w:rsidRDefault="004F2730" w:rsidP="004F2730">
      <w:pPr>
        <w:pStyle w:val="Text2-1"/>
      </w:pPr>
      <w:r w:rsidRPr="00663669">
        <w:t>V sousedství výpravní budovy se nenachází žádné další objekty.</w:t>
      </w:r>
    </w:p>
    <w:p w14:paraId="49E830EA" w14:textId="6E0CFFA8" w:rsidR="004F2730" w:rsidRDefault="004F2730" w:rsidP="004F2730">
      <w:pPr>
        <w:pStyle w:val="Text2-1"/>
      </w:pPr>
      <w:r w:rsidRPr="00663669">
        <w:t>K objektu výpravní budovy náleží související sítě – splašková kanalizační přípojka (IC6000315151), dešťová kanalizační přípojka (bez IC), plynovodní přípojka (bez IC) a vodovodní přípojka (IC6000315150).</w:t>
      </w:r>
    </w:p>
    <w:p w14:paraId="2223C993" w14:textId="77777777" w:rsidR="004F2730" w:rsidRDefault="004F2730" w:rsidP="00CE1E25">
      <w:pPr>
        <w:pStyle w:val="TabulkaNadpis"/>
      </w:pPr>
      <w:r w:rsidRPr="00663669">
        <w:t xml:space="preserve">Údaje k objektu </w:t>
      </w:r>
      <w:r w:rsidRPr="00EF1362">
        <w:rPr>
          <w:bCs/>
        </w:rPr>
        <w:t>Velké Karlovice výpravní budova</w:t>
      </w:r>
      <w:r w:rsidRPr="00663669">
        <w:t xml:space="preserve"> a výpis souvisejících zařízení ve správě Správy pozemních staveb (SPS) OŘ Ostrava:</w:t>
      </w:r>
    </w:p>
    <w:tbl>
      <w:tblPr>
        <w:tblStyle w:val="Tabulka13"/>
        <w:tblW w:w="8108" w:type="dxa"/>
        <w:tblLayout w:type="fixed"/>
        <w:tblLook w:val="04A0" w:firstRow="1" w:lastRow="0" w:firstColumn="1" w:lastColumn="0" w:noHBand="0" w:noVBand="1"/>
      </w:tblPr>
      <w:tblGrid>
        <w:gridCol w:w="1402"/>
        <w:gridCol w:w="2498"/>
        <w:gridCol w:w="1052"/>
        <w:gridCol w:w="1052"/>
        <w:gridCol w:w="1052"/>
        <w:gridCol w:w="1052"/>
      </w:tblGrid>
      <w:tr w:rsidR="004F2730" w:rsidRPr="00663669" w14:paraId="059C6F53" w14:textId="77777777" w:rsidTr="00F73F3C">
        <w:trPr>
          <w:cnfStyle w:val="100000000000" w:firstRow="1" w:lastRow="0" w:firstColumn="0" w:lastColumn="0" w:oddVBand="0" w:evenVBand="0" w:oddHBand="0" w:evenHBand="0" w:firstRowFirstColumn="0" w:firstRowLastColumn="0" w:lastRowFirstColumn="0" w:lastRowLastColumn="0"/>
          <w:trHeight w:val="41"/>
        </w:trPr>
        <w:tc>
          <w:tcPr>
            <w:cnfStyle w:val="001000000000" w:firstRow="0" w:lastRow="0" w:firstColumn="1" w:lastColumn="0" w:oddVBand="0" w:evenVBand="0" w:oddHBand="0" w:evenHBand="0" w:firstRowFirstColumn="0" w:firstRowLastColumn="0" w:lastRowFirstColumn="0" w:lastRowLastColumn="0"/>
            <w:tcW w:w="1402" w:type="dxa"/>
            <w:hideMark/>
          </w:tcPr>
          <w:p w14:paraId="51F8CC8A" w14:textId="77777777" w:rsidR="004F2730" w:rsidRPr="00663669" w:rsidRDefault="004F2730" w:rsidP="00F73F3C">
            <w:pPr>
              <w:spacing w:before="20" w:after="20" w:line="240" w:lineRule="auto"/>
              <w:rPr>
                <w:sz w:val="14"/>
                <w:szCs w:val="18"/>
              </w:rPr>
            </w:pPr>
            <w:r w:rsidRPr="00663669">
              <w:rPr>
                <w:sz w:val="14"/>
                <w:szCs w:val="18"/>
              </w:rPr>
              <w:t>Hlavní inventární číslo</w:t>
            </w:r>
          </w:p>
        </w:tc>
        <w:tc>
          <w:tcPr>
            <w:tcW w:w="2498" w:type="dxa"/>
            <w:noWrap/>
            <w:hideMark/>
          </w:tcPr>
          <w:p w14:paraId="50CBB68E" w14:textId="77777777" w:rsidR="004F2730" w:rsidRPr="00663669" w:rsidRDefault="004F2730" w:rsidP="00F73F3C">
            <w:pPr>
              <w:spacing w:before="20" w:after="20" w:line="240" w:lineRule="auto"/>
              <w:cnfStyle w:val="100000000000" w:firstRow="1" w:lastRow="0" w:firstColumn="0" w:lastColumn="0" w:oddVBand="0" w:evenVBand="0" w:oddHBand="0" w:evenHBand="0" w:firstRowFirstColumn="0" w:firstRowLastColumn="0" w:lastRowFirstColumn="0" w:lastRowLastColumn="0"/>
              <w:rPr>
                <w:sz w:val="14"/>
                <w:szCs w:val="18"/>
              </w:rPr>
            </w:pPr>
            <w:r w:rsidRPr="00663669">
              <w:rPr>
                <w:sz w:val="14"/>
                <w:szCs w:val="18"/>
              </w:rPr>
              <w:t>Označení</w:t>
            </w:r>
          </w:p>
        </w:tc>
        <w:tc>
          <w:tcPr>
            <w:tcW w:w="1052" w:type="dxa"/>
            <w:hideMark/>
          </w:tcPr>
          <w:p w14:paraId="3227390F" w14:textId="77777777" w:rsidR="004F2730" w:rsidRPr="00663669" w:rsidRDefault="004F2730" w:rsidP="00F73F3C">
            <w:pPr>
              <w:spacing w:before="20" w:after="20" w:line="240" w:lineRule="auto"/>
              <w:cnfStyle w:val="100000000000" w:firstRow="1" w:lastRow="0" w:firstColumn="0" w:lastColumn="0" w:oddVBand="0" w:evenVBand="0" w:oddHBand="0" w:evenHBand="0" w:firstRowFirstColumn="0" w:firstRowLastColumn="0" w:lastRowFirstColumn="0" w:lastRowLastColumn="0"/>
              <w:rPr>
                <w:sz w:val="14"/>
                <w:szCs w:val="18"/>
              </w:rPr>
            </w:pPr>
            <w:r w:rsidRPr="00663669">
              <w:rPr>
                <w:sz w:val="14"/>
                <w:szCs w:val="18"/>
              </w:rPr>
              <w:t>Zastavěná plocha [m</w:t>
            </w:r>
            <w:r w:rsidRPr="00663669">
              <w:rPr>
                <w:sz w:val="14"/>
                <w:szCs w:val="18"/>
                <w:vertAlign w:val="superscript"/>
              </w:rPr>
              <w:t>2</w:t>
            </w:r>
            <w:r w:rsidRPr="00663669">
              <w:rPr>
                <w:sz w:val="14"/>
                <w:szCs w:val="18"/>
              </w:rPr>
              <w:t>]</w:t>
            </w:r>
          </w:p>
        </w:tc>
        <w:tc>
          <w:tcPr>
            <w:tcW w:w="1052" w:type="dxa"/>
            <w:hideMark/>
          </w:tcPr>
          <w:p w14:paraId="25C4B544" w14:textId="77777777" w:rsidR="004F2730" w:rsidRPr="00663669" w:rsidRDefault="004F2730" w:rsidP="00F73F3C">
            <w:pPr>
              <w:spacing w:before="20" w:after="20" w:line="240" w:lineRule="auto"/>
              <w:cnfStyle w:val="100000000000" w:firstRow="1" w:lastRow="0" w:firstColumn="0" w:lastColumn="0" w:oddVBand="0" w:evenVBand="0" w:oddHBand="0" w:evenHBand="0" w:firstRowFirstColumn="0" w:firstRowLastColumn="0" w:lastRowFirstColumn="0" w:lastRowLastColumn="0"/>
              <w:rPr>
                <w:sz w:val="14"/>
                <w:szCs w:val="18"/>
              </w:rPr>
            </w:pPr>
            <w:r w:rsidRPr="00663669">
              <w:rPr>
                <w:sz w:val="14"/>
                <w:szCs w:val="18"/>
              </w:rPr>
              <w:t>Obestavěný prostor [m</w:t>
            </w:r>
            <w:r w:rsidRPr="00663669">
              <w:rPr>
                <w:sz w:val="14"/>
                <w:szCs w:val="18"/>
                <w:vertAlign w:val="superscript"/>
              </w:rPr>
              <w:t>3</w:t>
            </w:r>
            <w:r w:rsidRPr="00663669">
              <w:rPr>
                <w:sz w:val="14"/>
                <w:szCs w:val="18"/>
              </w:rPr>
              <w:t>]</w:t>
            </w:r>
          </w:p>
        </w:tc>
        <w:tc>
          <w:tcPr>
            <w:tcW w:w="1052" w:type="dxa"/>
            <w:hideMark/>
          </w:tcPr>
          <w:p w14:paraId="066AA9C1" w14:textId="77777777" w:rsidR="004F2730" w:rsidRPr="00663669" w:rsidRDefault="004F2730" w:rsidP="00F73F3C">
            <w:pPr>
              <w:spacing w:before="20" w:after="20" w:line="240" w:lineRule="auto"/>
              <w:cnfStyle w:val="100000000000" w:firstRow="1" w:lastRow="0" w:firstColumn="0" w:lastColumn="0" w:oddVBand="0" w:evenVBand="0" w:oddHBand="0" w:evenHBand="0" w:firstRowFirstColumn="0" w:firstRowLastColumn="0" w:lastRowFirstColumn="0" w:lastRowLastColumn="0"/>
              <w:rPr>
                <w:sz w:val="14"/>
                <w:szCs w:val="18"/>
              </w:rPr>
            </w:pPr>
            <w:r w:rsidRPr="00663669">
              <w:rPr>
                <w:sz w:val="14"/>
                <w:szCs w:val="18"/>
              </w:rPr>
              <w:t>Katastrální území</w:t>
            </w:r>
          </w:p>
        </w:tc>
        <w:tc>
          <w:tcPr>
            <w:tcW w:w="1052" w:type="dxa"/>
            <w:noWrap/>
            <w:hideMark/>
          </w:tcPr>
          <w:p w14:paraId="44FEFF7E" w14:textId="77777777" w:rsidR="004F2730" w:rsidRPr="00663669" w:rsidRDefault="004F2730" w:rsidP="00F73F3C">
            <w:pPr>
              <w:spacing w:before="20" w:after="20" w:line="240" w:lineRule="auto"/>
              <w:cnfStyle w:val="100000000000" w:firstRow="1" w:lastRow="0" w:firstColumn="0" w:lastColumn="0" w:oddVBand="0" w:evenVBand="0" w:oddHBand="0" w:evenHBand="0" w:firstRowFirstColumn="0" w:firstRowLastColumn="0" w:lastRowFirstColumn="0" w:lastRowLastColumn="0"/>
              <w:rPr>
                <w:sz w:val="14"/>
                <w:szCs w:val="18"/>
              </w:rPr>
            </w:pPr>
            <w:r w:rsidRPr="00663669">
              <w:rPr>
                <w:sz w:val="14"/>
                <w:szCs w:val="18"/>
              </w:rPr>
              <w:t>Parcelní číslo</w:t>
            </w:r>
          </w:p>
        </w:tc>
      </w:tr>
      <w:tr w:rsidR="004F2730" w:rsidRPr="00663669" w14:paraId="671E0522" w14:textId="77777777" w:rsidTr="00F73F3C">
        <w:trPr>
          <w:trHeight w:val="128"/>
        </w:trPr>
        <w:tc>
          <w:tcPr>
            <w:cnfStyle w:val="001000000000" w:firstRow="0" w:lastRow="0" w:firstColumn="1" w:lastColumn="0" w:oddVBand="0" w:evenVBand="0" w:oddHBand="0" w:evenHBand="0" w:firstRowFirstColumn="0" w:firstRowLastColumn="0" w:lastRowFirstColumn="0" w:lastRowLastColumn="0"/>
            <w:tcW w:w="1402" w:type="dxa"/>
            <w:noWrap/>
          </w:tcPr>
          <w:p w14:paraId="5D6781DE" w14:textId="77777777" w:rsidR="004F2730" w:rsidRPr="00663669" w:rsidRDefault="004F2730" w:rsidP="00F73F3C">
            <w:pPr>
              <w:spacing w:before="20" w:after="20" w:line="240" w:lineRule="auto"/>
              <w:rPr>
                <w:sz w:val="14"/>
                <w:szCs w:val="18"/>
              </w:rPr>
            </w:pPr>
            <w:r w:rsidRPr="00663669">
              <w:rPr>
                <w:sz w:val="14"/>
                <w:szCs w:val="18"/>
              </w:rPr>
              <w:t>IC6000325509</w:t>
            </w:r>
          </w:p>
        </w:tc>
        <w:tc>
          <w:tcPr>
            <w:tcW w:w="2498" w:type="dxa"/>
            <w:noWrap/>
          </w:tcPr>
          <w:p w14:paraId="66EDFCC2" w14:textId="77777777" w:rsidR="004F2730" w:rsidRPr="00663669" w:rsidRDefault="004F2730" w:rsidP="00F73F3C">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sidRPr="00663669">
              <w:rPr>
                <w:sz w:val="14"/>
                <w:szCs w:val="18"/>
              </w:rPr>
              <w:t>„Velké Karlovice – výpravní budova“</w:t>
            </w:r>
          </w:p>
        </w:tc>
        <w:tc>
          <w:tcPr>
            <w:tcW w:w="1052" w:type="dxa"/>
            <w:noWrap/>
          </w:tcPr>
          <w:p w14:paraId="530699E2" w14:textId="77777777" w:rsidR="004F2730" w:rsidRPr="00663669" w:rsidRDefault="004F2730" w:rsidP="00F73F3C">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sidRPr="00663669">
              <w:rPr>
                <w:sz w:val="14"/>
                <w:szCs w:val="18"/>
              </w:rPr>
              <w:t>995</w:t>
            </w:r>
          </w:p>
        </w:tc>
        <w:tc>
          <w:tcPr>
            <w:tcW w:w="1052" w:type="dxa"/>
            <w:noWrap/>
          </w:tcPr>
          <w:p w14:paraId="3F4A5329" w14:textId="77777777" w:rsidR="004F2730" w:rsidRPr="00663669" w:rsidRDefault="004F2730" w:rsidP="00F73F3C">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sidRPr="00663669">
              <w:rPr>
                <w:sz w:val="14"/>
                <w:szCs w:val="18"/>
              </w:rPr>
              <w:t>1872</w:t>
            </w:r>
          </w:p>
        </w:tc>
        <w:tc>
          <w:tcPr>
            <w:tcW w:w="1052" w:type="dxa"/>
            <w:noWrap/>
          </w:tcPr>
          <w:p w14:paraId="2165207E" w14:textId="77777777" w:rsidR="004F2730" w:rsidRPr="00663669" w:rsidRDefault="004F2730" w:rsidP="00F73F3C">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sidRPr="00663669">
              <w:rPr>
                <w:sz w:val="14"/>
                <w:szCs w:val="18"/>
              </w:rPr>
              <w:t>Velké Karlovice</w:t>
            </w:r>
          </w:p>
        </w:tc>
        <w:tc>
          <w:tcPr>
            <w:tcW w:w="1052" w:type="dxa"/>
            <w:noWrap/>
          </w:tcPr>
          <w:p w14:paraId="3F9C3806" w14:textId="77777777" w:rsidR="004F2730" w:rsidRPr="00663669" w:rsidRDefault="004F2730" w:rsidP="00F73F3C">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sidRPr="00663669">
              <w:rPr>
                <w:sz w:val="14"/>
                <w:szCs w:val="18"/>
              </w:rPr>
              <w:t>995</w:t>
            </w:r>
          </w:p>
        </w:tc>
      </w:tr>
    </w:tbl>
    <w:p w14:paraId="74E1C890" w14:textId="77777777" w:rsidR="007B3B7B" w:rsidRPr="00A2637A" w:rsidRDefault="007B3B7B" w:rsidP="00CE1E25">
      <w:pPr>
        <w:pStyle w:val="TextbezslBEZMEZER"/>
      </w:pPr>
    </w:p>
    <w:p w14:paraId="14D834BA" w14:textId="77777777" w:rsidR="007D016E" w:rsidRPr="007D016E" w:rsidRDefault="009606EA">
      <w:pPr>
        <w:pStyle w:val="NADPIS2-1"/>
        <w:numPr>
          <w:ilvl w:val="0"/>
          <w:numId w:val="6"/>
        </w:numPr>
      </w:pPr>
      <w:bookmarkStart w:id="8" w:name="_Ref181269395"/>
      <w:bookmarkStart w:id="9" w:name="_Toc199926253"/>
      <w:r>
        <w:t>PŘEHLED VÝCHOZÍCH PODKLADŮ</w:t>
      </w:r>
      <w:bookmarkEnd w:id="8"/>
      <w:bookmarkEnd w:id="9"/>
    </w:p>
    <w:p w14:paraId="456B7326" w14:textId="77777777" w:rsidR="007D016E" w:rsidRPr="007D016E" w:rsidRDefault="00361AAC">
      <w:pPr>
        <w:pStyle w:val="Nadpis2-2"/>
        <w:numPr>
          <w:ilvl w:val="1"/>
          <w:numId w:val="6"/>
        </w:numPr>
      </w:pPr>
      <w:bookmarkStart w:id="10" w:name="_Toc199926254"/>
      <w:r>
        <w:t>P</w:t>
      </w:r>
      <w:r w:rsidR="007D016E" w:rsidRPr="007D016E">
        <w:t xml:space="preserve">odklady </w:t>
      </w:r>
      <w:r>
        <w:t>a dokumentace</w:t>
      </w:r>
      <w:bookmarkEnd w:id="10"/>
    </w:p>
    <w:p w14:paraId="462D5FC2" w14:textId="3B339A82" w:rsidR="007D016E" w:rsidRDefault="008727D9">
      <w:pPr>
        <w:pStyle w:val="Text2-1"/>
        <w:numPr>
          <w:ilvl w:val="2"/>
          <w:numId w:val="6"/>
        </w:numPr>
      </w:pPr>
      <w:r w:rsidRPr="00663669">
        <w:t>V řešené lokalitě je platné ŽBP, které je nutno použít pro vytvoření dokumentace. Podklady předá SŽG, regionální pracoviště Olomouc</w:t>
      </w:r>
      <w:r w:rsidR="007D016E" w:rsidRPr="007D016E">
        <w:t>.</w:t>
      </w:r>
    </w:p>
    <w:p w14:paraId="24696E71" w14:textId="77777777" w:rsidR="007D016E" w:rsidRPr="007D016E" w:rsidRDefault="00361AAC">
      <w:pPr>
        <w:pStyle w:val="Nadpis2-2"/>
        <w:numPr>
          <w:ilvl w:val="1"/>
          <w:numId w:val="6"/>
        </w:numPr>
      </w:pPr>
      <w:bookmarkStart w:id="11" w:name="_Toc68874885"/>
      <w:bookmarkStart w:id="12" w:name="_Toc199926255"/>
      <w:r w:rsidRPr="00FD501F">
        <w:t xml:space="preserve">Související </w:t>
      </w:r>
      <w:r>
        <w:t xml:space="preserve">podklady a </w:t>
      </w:r>
      <w:r w:rsidRPr="00FD501F">
        <w:t>dokumentace</w:t>
      </w:r>
      <w:bookmarkEnd w:id="11"/>
      <w:bookmarkEnd w:id="12"/>
      <w:r w:rsidRPr="007D016E">
        <w:t xml:space="preserve"> </w:t>
      </w:r>
    </w:p>
    <w:p w14:paraId="2B2B3A7E" w14:textId="77777777" w:rsidR="00186BCB" w:rsidRDefault="008727D9">
      <w:pPr>
        <w:pStyle w:val="Text2-1"/>
        <w:numPr>
          <w:ilvl w:val="2"/>
          <w:numId w:val="6"/>
        </w:numPr>
      </w:pPr>
      <w:r w:rsidRPr="00663669">
        <w:t xml:space="preserve">Dokumentace osy koleje pro všechny navazující úseky trati poskytne prostřednictvím Objednatele SŽG regionální pracoviště Olomouc (Ing. Petr Malý, </w:t>
      </w:r>
      <w:hyperlink r:id="rId12" w:history="1">
        <w:r w:rsidRPr="00663669">
          <w:rPr>
            <w:rStyle w:val="Hypertextovodkaz"/>
            <w:noProof w:val="0"/>
          </w:rPr>
          <w:t>Maly@spravazeleznic.cz</w:t>
        </w:r>
      </w:hyperlink>
      <w:r w:rsidRPr="00663669">
        <w:t xml:space="preserve">   tel: 725 023 581).</w:t>
      </w:r>
      <w:r w:rsidR="00172EA7">
        <w:t xml:space="preserve"> </w:t>
      </w:r>
    </w:p>
    <w:p w14:paraId="7970A71C" w14:textId="4ADA1382" w:rsidR="004D7125" w:rsidRDefault="00172EA7">
      <w:pPr>
        <w:pStyle w:val="Text2-1"/>
        <w:numPr>
          <w:ilvl w:val="2"/>
          <w:numId w:val="6"/>
        </w:numPr>
      </w:pPr>
      <w:r w:rsidRPr="000C1116">
        <w:t>Geodetická dokumentace – podklady SŽG v rozsahu dráhy</w:t>
      </w:r>
      <w:r>
        <w:t xml:space="preserve"> jsou </w:t>
      </w:r>
      <w:r w:rsidRPr="000C1116">
        <w:t>elektronicky</w:t>
      </w:r>
      <w:r>
        <w:t xml:space="preserve"> k dispozici</w:t>
      </w:r>
      <w:r w:rsidRPr="000C1116">
        <w:t xml:space="preserve"> </w:t>
      </w:r>
      <w:r>
        <w:t xml:space="preserve">na odkaze </w:t>
      </w:r>
      <w:hyperlink r:id="rId13" w:history="1">
        <w:r w:rsidRPr="00BF254C">
          <w:rPr>
            <w:rStyle w:val="Hypertextovodkaz"/>
            <w:noProof w:val="0"/>
          </w:rPr>
          <w:t>https://datashare.spravazeleznic.cz/ad/index.php/s/KJOc7vSEcDWVmYL</w:t>
        </w:r>
      </w:hyperlink>
      <w:r>
        <w:t>.</w:t>
      </w:r>
    </w:p>
    <w:p w14:paraId="71C7C2FF" w14:textId="77777777" w:rsidR="007D016E" w:rsidRPr="007D016E" w:rsidRDefault="007D016E">
      <w:pPr>
        <w:pStyle w:val="NADPIS2-1"/>
        <w:numPr>
          <w:ilvl w:val="0"/>
          <w:numId w:val="6"/>
        </w:numPr>
      </w:pPr>
      <w:bookmarkStart w:id="13" w:name="_Toc199926256"/>
      <w:r w:rsidRPr="007D016E">
        <w:t>KOORDINACE S JINÝMI STAVBAMI A DOKUMENTY</w:t>
      </w:r>
      <w:bookmarkEnd w:id="13"/>
      <w:r w:rsidRPr="007D016E">
        <w:t xml:space="preserve"> </w:t>
      </w:r>
    </w:p>
    <w:p w14:paraId="1790AB26" w14:textId="77777777" w:rsidR="00CA1BB0" w:rsidRDefault="00CA1BB0">
      <w:pPr>
        <w:pStyle w:val="Text2-1"/>
        <w:numPr>
          <w:ilvl w:val="2"/>
          <w:numId w:val="6"/>
        </w:numPr>
      </w:pPr>
      <w:bookmarkStart w:id="14" w:name="_Hlk184390230"/>
      <w:r w:rsidRPr="00561289">
        <w:t>Součástí plnění předmětu díla je i zajištění koordinace s připravovanými, aktuálně zpracovávanými, investičními akcemi a stavbami již ve stádiu realizace, případně ve stádiu zahájení realizace v období provádění díla dle harmonogramu prací</w:t>
      </w:r>
      <w:r>
        <w:t>,</w:t>
      </w:r>
      <w:r w:rsidRPr="00561289">
        <w:t xml:space="preserve"> a to i cizích investorů. </w:t>
      </w:r>
    </w:p>
    <w:p w14:paraId="780F1404" w14:textId="57F6980D" w:rsidR="007046A5" w:rsidRDefault="007046A5">
      <w:pPr>
        <w:pStyle w:val="Text2-1"/>
        <w:numPr>
          <w:ilvl w:val="2"/>
          <w:numId w:val="6"/>
        </w:numPr>
      </w:pPr>
      <w:r>
        <w:t xml:space="preserve">Koordinace musí probíhat zejména s níže uvedenými investicemi a opravnými pracemi: </w:t>
      </w:r>
    </w:p>
    <w:p w14:paraId="0FF4AA80" w14:textId="6CE4D8EB" w:rsidR="007046A5" w:rsidRDefault="007046A5" w:rsidP="00CE1E25">
      <w:pPr>
        <w:pStyle w:val="Odstavec1-1a"/>
      </w:pPr>
      <w:r w:rsidRPr="007046A5">
        <w:t>Rekonstrukce ŽST Vsetín</w:t>
      </w:r>
      <w:r>
        <w:t xml:space="preserve"> (stavba v realizaci, konec realizace stavby plánován na rok 2025);</w:t>
      </w:r>
    </w:p>
    <w:p w14:paraId="411F2DE5" w14:textId="2EBC1F16" w:rsidR="007046A5" w:rsidRDefault="007046A5" w:rsidP="00CE1E25">
      <w:pPr>
        <w:pStyle w:val="Odstavec1-1a"/>
      </w:pPr>
      <w:r w:rsidRPr="007046A5">
        <w:t>Rekonstrukce nástupišť v ŽST Valašské Meziříčí</w:t>
      </w:r>
      <w:r>
        <w:t xml:space="preserve"> (aktuálně v přípravě, realizace stavby plánována v letech 2026–2028);</w:t>
      </w:r>
    </w:p>
    <w:p w14:paraId="6D9E479A" w14:textId="7429A956" w:rsidR="007046A5" w:rsidRDefault="007046A5" w:rsidP="00CE1E25">
      <w:pPr>
        <w:pStyle w:val="Odstavec1-1a"/>
      </w:pPr>
      <w:r w:rsidRPr="007046A5">
        <w:lastRenderedPageBreak/>
        <w:t>Státní hranice Slovenská republika (Střelná) – Vsetín (mimo) – konverze</w:t>
      </w:r>
      <w:r>
        <w:t xml:space="preserve"> (stavba v realizaci, konec realizace stavby plánován na rok 2026);</w:t>
      </w:r>
    </w:p>
    <w:p w14:paraId="27C75604" w14:textId="6E932CD5" w:rsidR="007046A5" w:rsidRDefault="007046A5" w:rsidP="00CE1E25">
      <w:pPr>
        <w:pStyle w:val="Odstavec1-1a"/>
      </w:pPr>
      <w:r w:rsidRPr="007046A5">
        <w:t>Revitalizace traťového úseku Vsetín (mimo) - Valašské Meziříčí (včetně)</w:t>
      </w:r>
      <w:r>
        <w:t xml:space="preserve"> (aktuálně v přípravě, realizace stavby plánována v letech </w:t>
      </w:r>
      <w:r w:rsidR="00474AAF">
        <w:t>2027–2030</w:t>
      </w:r>
      <w:r>
        <w:t>);</w:t>
      </w:r>
    </w:p>
    <w:p w14:paraId="634ACC9E" w14:textId="7BE39B91" w:rsidR="007046A5" w:rsidRDefault="007046A5" w:rsidP="00CE1E25">
      <w:pPr>
        <w:pStyle w:val="Odstavec1-1a"/>
      </w:pPr>
      <w:r w:rsidRPr="007046A5">
        <w:t>Sanace nestabilního úseku Valašská Polanka – Horní Lideč v km 20,019–21,248</w:t>
      </w:r>
      <w:r>
        <w:t xml:space="preserve"> (aktuálně v přípravě, realizace stavby plánována v letech </w:t>
      </w:r>
      <w:r w:rsidR="00474AAF">
        <w:t>2025–2027</w:t>
      </w:r>
      <w:r>
        <w:t>);</w:t>
      </w:r>
    </w:p>
    <w:p w14:paraId="32BB04FA" w14:textId="04A2C4D9" w:rsidR="007046A5" w:rsidRDefault="007046A5" w:rsidP="00CE1E25">
      <w:pPr>
        <w:pStyle w:val="Odstavec1-1a"/>
      </w:pPr>
      <w:r w:rsidRPr="007046A5">
        <w:t>Cyklická obnova trati v úseku Horní Lideč – Horní Lideč státní hranice</w:t>
      </w:r>
      <w:r>
        <w:t xml:space="preserve"> (aktuálně v přípravě, realizace stavby plánována v letech </w:t>
      </w:r>
      <w:r w:rsidR="00474AAF">
        <w:t>2025–2026</w:t>
      </w:r>
      <w:r>
        <w:t>);</w:t>
      </w:r>
    </w:p>
    <w:p w14:paraId="65091B20" w14:textId="2ADA7665" w:rsidR="00620C51" w:rsidRDefault="007046A5" w:rsidP="00CE1E25">
      <w:pPr>
        <w:pStyle w:val="Odstavec1-1a"/>
      </w:pPr>
      <w:r w:rsidRPr="007046A5">
        <w:t xml:space="preserve">Cyklická obnova trati v úseku Vsetín – Horní Lideč </w:t>
      </w:r>
      <w:r>
        <w:t xml:space="preserve">(aktuálně </w:t>
      </w:r>
      <w:bookmarkStart w:id="15" w:name="_Hlk197418619"/>
      <w:r>
        <w:t xml:space="preserve">v přípravě, realizace stavby plánována </w:t>
      </w:r>
      <w:r w:rsidR="00474AAF">
        <w:t>2026–2027</w:t>
      </w:r>
      <w:r w:rsidR="00620C51">
        <w:t>);</w:t>
      </w:r>
    </w:p>
    <w:bookmarkEnd w:id="15"/>
    <w:p w14:paraId="19E5B870" w14:textId="5DB959B3" w:rsidR="00EF1362" w:rsidRDefault="00EF1362" w:rsidP="00CE1E25">
      <w:pPr>
        <w:pStyle w:val="Odstavec1-1a"/>
      </w:pPr>
      <w:r w:rsidRPr="00663669">
        <w:t>GSM-R + ETCS Hranice na Moravě – Horní Lideč – Střelná</w:t>
      </w:r>
      <w:r w:rsidR="00487281">
        <w:t xml:space="preserve"> (stavba v realizaci, konec realizace plánován na rok 2030);</w:t>
      </w:r>
    </w:p>
    <w:p w14:paraId="6065C6C9" w14:textId="74B2D993" w:rsidR="00E35622" w:rsidRPr="00E35622" w:rsidRDefault="00E35622" w:rsidP="00CE1E25">
      <w:pPr>
        <w:pStyle w:val="Odstavec1-1a"/>
      </w:pPr>
      <w:r w:rsidRPr="00E35622">
        <w:t>Konverze na 25kV, 50</w:t>
      </w:r>
      <w:r w:rsidR="00A2637A">
        <w:t> </w:t>
      </w:r>
      <w:r w:rsidRPr="00E35622">
        <w:t>Hz v úseku Hranice na Moravě – Vsetín</w:t>
      </w:r>
      <w:r>
        <w:t xml:space="preserve"> (aktuálně </w:t>
      </w:r>
      <w:r w:rsidRPr="00E35622">
        <w:t>v přípravě, realizace stavby plánována 202</w:t>
      </w:r>
      <w:r>
        <w:t>8</w:t>
      </w:r>
      <w:r w:rsidRPr="00E35622">
        <w:t>–20</w:t>
      </w:r>
      <w:r>
        <w:t>31</w:t>
      </w:r>
      <w:r w:rsidRPr="00E35622">
        <w:t>);</w:t>
      </w:r>
    </w:p>
    <w:p w14:paraId="7040D4A8" w14:textId="0AFD457B" w:rsidR="007046A5" w:rsidRPr="007046A5" w:rsidRDefault="00620C51" w:rsidP="00CE1E25">
      <w:pPr>
        <w:pStyle w:val="Odstavec1-1a"/>
      </w:pPr>
      <w:r w:rsidRPr="00620C51">
        <w:t>Projekt pozemkových úprav pro zrušení přejezdů v obci Nový Hrozenkov</w:t>
      </w:r>
      <w:r>
        <w:t>.</w:t>
      </w:r>
      <w:r w:rsidR="007046A5">
        <w:t xml:space="preserve"> </w:t>
      </w:r>
    </w:p>
    <w:p w14:paraId="7A933468" w14:textId="77777777" w:rsidR="007D016E" w:rsidRPr="007D016E" w:rsidRDefault="007D016E">
      <w:pPr>
        <w:pStyle w:val="NADPIS2-1"/>
        <w:numPr>
          <w:ilvl w:val="0"/>
          <w:numId w:val="6"/>
        </w:numPr>
      </w:pPr>
      <w:bookmarkStart w:id="16" w:name="_Toc199926257"/>
      <w:bookmarkEnd w:id="14"/>
      <w:r w:rsidRPr="007D016E">
        <w:t>POŽADAVKY NA TECHNICKÉ ŘEŠENÍ</w:t>
      </w:r>
      <w:r w:rsidR="00FD2F7F" w:rsidRPr="00FD2F7F">
        <w:t xml:space="preserve"> A PROVEDENÍ DÍLA</w:t>
      </w:r>
      <w:bookmarkEnd w:id="16"/>
    </w:p>
    <w:p w14:paraId="6879D800" w14:textId="3B54B103" w:rsidR="00A36A6B" w:rsidRDefault="007D016E">
      <w:pPr>
        <w:pStyle w:val="Nadpis2-2"/>
        <w:numPr>
          <w:ilvl w:val="1"/>
          <w:numId w:val="6"/>
        </w:numPr>
      </w:pPr>
      <w:bookmarkStart w:id="17" w:name="_Toc199926258"/>
      <w:r w:rsidRPr="007D016E">
        <w:t>Všeobecně</w:t>
      </w:r>
      <w:bookmarkEnd w:id="17"/>
    </w:p>
    <w:p w14:paraId="25606745" w14:textId="2D2A98E8" w:rsidR="00A36A6B" w:rsidRPr="008727D9" w:rsidRDefault="00A36A6B">
      <w:pPr>
        <w:pStyle w:val="Text2-1"/>
        <w:numPr>
          <w:ilvl w:val="2"/>
          <w:numId w:val="6"/>
        </w:numPr>
      </w:pPr>
      <w:r w:rsidRPr="008727D9">
        <w:t xml:space="preserve">Zhotovitel zpracuje vazbu na Jednotné záznamové prostředí železniční dopravní cesty (JZP ŽDC). Stavové informace (logy), doplňková data a záznamy zabezpečovacího, sdělovacího zařízení a DDTS budou ukládána v Jednotném záznamovém prostředí železniční dopravní cesty do vybraných užitných úložných oblastí (UÚO). Při návrhu vazby na JZP ŽDC bude postupováno dle dokumentu „Specifikace a zásady uchovávání a výměny dat mezi JZP a technologiemi ŽDC“ viz příloha </w:t>
      </w:r>
      <w:r w:rsidRPr="008727D9">
        <w:fldChar w:fldCharType="begin"/>
      </w:r>
      <w:r w:rsidRPr="008727D9">
        <w:instrText xml:space="preserve"> REF _Ref121495527 \r \h  \* MERGEFORMAT </w:instrText>
      </w:r>
      <w:r w:rsidRPr="008727D9">
        <w:fldChar w:fldCharType="separate"/>
      </w:r>
      <w:r w:rsidR="009302E0">
        <w:t>7.1.1</w:t>
      </w:r>
      <w:r w:rsidRPr="008727D9">
        <w:fldChar w:fldCharType="end"/>
      </w:r>
      <w:r w:rsidRPr="008727D9">
        <w:t>.</w:t>
      </w:r>
      <w:r w:rsidR="00630409" w:rsidRPr="008727D9">
        <w:t xml:space="preserve"> Popis vazby na JZP ŽDC bude popsán v samostatné kapitole ZP.</w:t>
      </w:r>
    </w:p>
    <w:p w14:paraId="7E6691C9" w14:textId="56082427" w:rsidR="007D016E" w:rsidRDefault="008727D9">
      <w:pPr>
        <w:pStyle w:val="Text2-1"/>
        <w:numPr>
          <w:ilvl w:val="2"/>
          <w:numId w:val="6"/>
        </w:numPr>
      </w:pPr>
      <w:r w:rsidRPr="00663669">
        <w:t>Objednatel požaduje prostou elektrizaci s nezbytnými vyvolanými rekonstrukcemi a</w:t>
      </w:r>
      <w:r w:rsidR="00A2637A">
        <w:t> </w:t>
      </w:r>
      <w:r w:rsidRPr="00663669">
        <w:t>úpravami infrastruktury. Zásah do profesí, které s elektrizací přímo nesouvisí (např. tunely, nástupiště, svršek, spodek) bude minimalizován</w:t>
      </w:r>
      <w:r w:rsidR="007D016E" w:rsidRPr="007D016E">
        <w:t>.</w:t>
      </w:r>
    </w:p>
    <w:p w14:paraId="08924D3D" w14:textId="275EB9EC" w:rsidR="00425C2D" w:rsidRDefault="000E31FD">
      <w:pPr>
        <w:pStyle w:val="Text2-1"/>
        <w:numPr>
          <w:ilvl w:val="2"/>
          <w:numId w:val="6"/>
        </w:numPr>
      </w:pPr>
      <w:r>
        <w:t xml:space="preserve">Objednatel požaduje zpracovat ZP variantně, posoudit a předložit v rámci dílčího plnění SOD </w:t>
      </w:r>
      <w:r w:rsidR="00425C2D">
        <w:t>zejména:</w:t>
      </w:r>
    </w:p>
    <w:p w14:paraId="2353B398" w14:textId="04DF4A4B" w:rsidR="00425C2D" w:rsidRDefault="000E31FD" w:rsidP="002C55EF">
      <w:pPr>
        <w:pStyle w:val="Odrka1-1"/>
      </w:pPr>
      <w:r>
        <w:t>variant</w:t>
      </w:r>
      <w:r w:rsidR="00425C2D">
        <w:t>u</w:t>
      </w:r>
      <w:r>
        <w:t xml:space="preserve"> napájení předmětného úseku Vsetín – Velké Karlovice v soustavě 3</w:t>
      </w:r>
      <w:r w:rsidR="00A2637A">
        <w:t> k</w:t>
      </w:r>
      <w:r>
        <w:t>V DC s</w:t>
      </w:r>
      <w:r w:rsidR="00A2637A">
        <w:t> </w:t>
      </w:r>
      <w:r>
        <w:t>přípravou na budoucí konverzi 25</w:t>
      </w:r>
      <w:r w:rsidR="00A2637A">
        <w:t> </w:t>
      </w:r>
      <w:r>
        <w:t xml:space="preserve">kV AC </w:t>
      </w:r>
    </w:p>
    <w:p w14:paraId="072F5152" w14:textId="5B898508" w:rsidR="00425C2D" w:rsidRDefault="000E31FD" w:rsidP="00CE1E25">
      <w:pPr>
        <w:pStyle w:val="Odrka1-1"/>
      </w:pPr>
      <w:r>
        <w:t>variantu napájení předmětného úseku Vsetín – Velké Karlovice v soustavě 25</w:t>
      </w:r>
      <w:r w:rsidR="00A2637A">
        <w:t> </w:t>
      </w:r>
      <w:r>
        <w:t>kV.</w:t>
      </w:r>
    </w:p>
    <w:p w14:paraId="3E2E1166" w14:textId="606B946D" w:rsidR="008727D9" w:rsidRDefault="000E31FD" w:rsidP="00CE1E25">
      <w:pPr>
        <w:pStyle w:val="Text2-1"/>
      </w:pPr>
      <w:r>
        <w:t xml:space="preserve">V rámci obou variant budou posouzeny technické možnosti, </w:t>
      </w:r>
      <w:r w:rsidRPr="00A2637A">
        <w:t>energetické</w:t>
      </w:r>
      <w:r>
        <w:t xml:space="preserve"> výpočty,</w:t>
      </w:r>
      <w:r w:rsidR="00425C2D">
        <w:t xml:space="preserve"> n</w:t>
      </w:r>
      <w:r>
        <w:t xml:space="preserve">ávaznosti a finanční náročnost variant v posouzení na budoucí konverzi v úseku Hranice na Moravě – Vsetín včetně, a konverzi Státní hranice Slovenská republika (Střelná) – Vsetín (mimo) – konverze a bude navrženo řešení rozsahu elektrizace řešené tratě pro </w:t>
      </w:r>
      <w:r w:rsidR="00041922">
        <w:t xml:space="preserve">elektrické a </w:t>
      </w:r>
      <w:r>
        <w:t>bateriové soupravy osobní regionální dopravy (EMU, BEMU).</w:t>
      </w:r>
    </w:p>
    <w:p w14:paraId="353DF0EB" w14:textId="3A16B460" w:rsidR="000E31FD" w:rsidRPr="00663669" w:rsidRDefault="000E31FD">
      <w:pPr>
        <w:pStyle w:val="Text2-1"/>
        <w:numPr>
          <w:ilvl w:val="2"/>
          <w:numId w:val="6"/>
        </w:numPr>
      </w:pPr>
      <w:r w:rsidRPr="00663669">
        <w:t xml:space="preserve">Zhotovitel bude přednostně situovat stavbu na pozemcích ve správě SŽ. Umístění stavby na pozemcích jiných vlastníků je možné až po odsouhlasení </w:t>
      </w:r>
      <w:r w:rsidR="00AF6042">
        <w:t xml:space="preserve">zástupcem </w:t>
      </w:r>
      <w:r w:rsidR="0023508B">
        <w:t>O</w:t>
      </w:r>
      <w:r w:rsidR="00AF6042">
        <w:t>bjednatele</w:t>
      </w:r>
      <w:r w:rsidRPr="00663669">
        <w:t xml:space="preserve"> na</w:t>
      </w:r>
      <w:r w:rsidR="00A2637A">
        <w:t> </w:t>
      </w:r>
      <w:r w:rsidRPr="00663669">
        <w:t xml:space="preserve">základě opodstatněného návrhu </w:t>
      </w:r>
      <w:r w:rsidR="0023508B">
        <w:t>Z</w:t>
      </w:r>
      <w:r w:rsidRPr="00663669">
        <w:t>hotovitele ještě před použitím cizího pozemku v</w:t>
      </w:r>
      <w:r w:rsidR="00A2637A">
        <w:t> </w:t>
      </w:r>
      <w:r w:rsidRPr="00663669">
        <w:t>dokumentaci.</w:t>
      </w:r>
    </w:p>
    <w:p w14:paraId="7255B2AA" w14:textId="77777777" w:rsidR="000E31FD" w:rsidRPr="00663669" w:rsidRDefault="000E31FD">
      <w:pPr>
        <w:pStyle w:val="Text2-1"/>
        <w:numPr>
          <w:ilvl w:val="2"/>
          <w:numId w:val="6"/>
        </w:numPr>
      </w:pPr>
      <w:r w:rsidRPr="00663669">
        <w:t>Navrhovaná technologie bude zohledňovat již vybudovaná zabezpečovací a sdělovací zařízení z hlediska technické kompatibility a prostorového uspořádání.</w:t>
      </w:r>
    </w:p>
    <w:p w14:paraId="415B1A44" w14:textId="38AA79BC" w:rsidR="000E31FD" w:rsidRPr="00F2110F" w:rsidRDefault="000E31FD">
      <w:pPr>
        <w:pStyle w:val="Text2-1"/>
        <w:numPr>
          <w:ilvl w:val="2"/>
          <w:numId w:val="6"/>
        </w:numPr>
      </w:pPr>
      <w:r w:rsidRPr="00F2110F">
        <w:t xml:space="preserve">Cílovým stavem této akce je </w:t>
      </w:r>
      <w:r w:rsidR="0023508B">
        <w:t xml:space="preserve">krom jiného </w:t>
      </w:r>
      <w:r w:rsidRPr="00F2110F">
        <w:t xml:space="preserve">zprovoznění systému </w:t>
      </w:r>
      <w:bookmarkStart w:id="18" w:name="_Hlk194306714"/>
      <w:r w:rsidR="00C62884" w:rsidRPr="00F2110F">
        <w:rPr>
          <w:b/>
          <w:bCs/>
        </w:rPr>
        <w:t>ETCS L1 Limited Supervision</w:t>
      </w:r>
      <w:r w:rsidR="00C62884" w:rsidRPr="00F2110F">
        <w:t xml:space="preserve"> (ETCS L1 </w:t>
      </w:r>
      <w:r w:rsidR="00FF5ED6" w:rsidRPr="00F2110F">
        <w:t xml:space="preserve">LS) </w:t>
      </w:r>
      <w:r w:rsidR="000A0078" w:rsidRPr="00F2110F">
        <w:t>a zabezpečení</w:t>
      </w:r>
      <w:r w:rsidRPr="00F2110F">
        <w:t xml:space="preserve"> trati Vsetín – Velké Karlovice </w:t>
      </w:r>
      <w:r w:rsidR="007123C6" w:rsidRPr="007123C6">
        <w:t xml:space="preserve">dle předpisu SŽDC D1 </w:t>
      </w:r>
      <w:r w:rsidR="0020455A" w:rsidRPr="00F2110F">
        <w:rPr>
          <w:rFonts w:eastAsia="Calibri" w:cs="Times New Roman"/>
          <w:color w:val="000000"/>
        </w:rPr>
        <w:t>vč. rekonstrukce dopraven/parametrů infrastruktury vyplývající ze zpracované dopravní technologie.</w:t>
      </w:r>
      <w:bookmarkEnd w:id="18"/>
      <w:r w:rsidRPr="00F2110F">
        <w:t xml:space="preserve"> </w:t>
      </w:r>
    </w:p>
    <w:p w14:paraId="565690F1" w14:textId="663089BD" w:rsidR="000E31FD" w:rsidRPr="00663669" w:rsidRDefault="000E31FD">
      <w:pPr>
        <w:pStyle w:val="Text2-1"/>
        <w:numPr>
          <w:ilvl w:val="2"/>
          <w:numId w:val="6"/>
        </w:numPr>
      </w:pPr>
      <w:bookmarkStart w:id="19" w:name="_Ref164241540"/>
      <w:r w:rsidRPr="00663669">
        <w:t>Zhotovitel Dokumentace bude kooperovat ve vzájemné součinnosti se zhotovitelem zajištující uzavírání smluvních dokumentů (příprava podkladů nezbytných pro uzavírání smluvních dokumentů apod.)</w:t>
      </w:r>
      <w:bookmarkEnd w:id="19"/>
      <w:r w:rsidRPr="00663669">
        <w:t xml:space="preserve"> </w:t>
      </w:r>
    </w:p>
    <w:p w14:paraId="09B1E0FA" w14:textId="77777777" w:rsidR="000E31FD" w:rsidRPr="00663669" w:rsidRDefault="000E31FD">
      <w:pPr>
        <w:pStyle w:val="Text2-1"/>
        <w:numPr>
          <w:ilvl w:val="2"/>
          <w:numId w:val="6"/>
        </w:numPr>
      </w:pPr>
      <w:r w:rsidRPr="00663669">
        <w:lastRenderedPageBreak/>
        <w:t>Zhotovitel se při zajištění a ochraně kabelizace řídí pokynem SŽ PO-09/2023-GŘ Pokyn generálního ředitele ve věci ochrany kabelizace v průběhu přípravy a realizace investičních a opravných prací ze dne 4. 6. 2024.</w:t>
      </w:r>
    </w:p>
    <w:p w14:paraId="6E075C7B" w14:textId="77777777" w:rsidR="000E31FD" w:rsidRDefault="000E31FD">
      <w:pPr>
        <w:pStyle w:val="Text2-1"/>
        <w:numPr>
          <w:ilvl w:val="2"/>
          <w:numId w:val="6"/>
        </w:numPr>
      </w:pPr>
      <w:bookmarkStart w:id="20" w:name="_Ref173833348"/>
      <w:r w:rsidRPr="00663669">
        <w:t xml:space="preserve">Připomínky ze strany SŽ budou vydány v </w:t>
      </w:r>
      <w:r w:rsidRPr="00663669">
        <w:rPr>
          <w:b/>
          <w:bCs/>
        </w:rPr>
        <w:t>Souhrnném stanovisku SŽ</w:t>
      </w:r>
      <w:r w:rsidRPr="00663669">
        <w:t>, na jehož základě Zhotovitel provede vypořádání připomínek uplatněných v tomto Souhrnném stanovisku SŽ. Na ostatní dílčí vyjádření, připomínky a požadavky nebude brán zřetel.</w:t>
      </w:r>
      <w:bookmarkEnd w:id="20"/>
    </w:p>
    <w:p w14:paraId="3A37AE53" w14:textId="293F3F13" w:rsidR="00935A0E" w:rsidRPr="00935A0E" w:rsidRDefault="00935A0E" w:rsidP="00935A0E">
      <w:pPr>
        <w:pStyle w:val="Text2-1"/>
        <w:numPr>
          <w:ilvl w:val="2"/>
          <w:numId w:val="6"/>
        </w:numPr>
      </w:pPr>
      <w:r w:rsidRPr="00935A0E">
        <w:t>Zhotovitel zpracuje 3D</w:t>
      </w:r>
      <w:ins w:id="21" w:author="Vik Viktor, Ing., Ph.D." w:date="2025-07-01T10:31:00Z" w16du:dateUtc="2025-07-01T08:31:00Z">
        <w:r w:rsidR="00F92122">
          <w:t xml:space="preserve"> videoprezentaci viz příloha 7.1.10</w:t>
        </w:r>
      </w:ins>
      <w:r w:rsidRPr="00935A0E">
        <w:t xml:space="preserve"> </w:t>
      </w:r>
      <w:del w:id="22" w:author="Vik Viktor, Ing., Ph.D." w:date="2025-07-01T10:31:00Z" w16du:dateUtc="2025-07-01T08:31:00Z">
        <w:r w:rsidRPr="00935A0E" w:rsidDel="00F92122">
          <w:delText xml:space="preserve">zákresy a vizualizace. Jedná se o 3D modelaci výhledového stavu tratě zachycující významné objekty stavby. Viz kapitola </w:delText>
        </w:r>
        <w:r w:rsidR="00FF5ED6" w:rsidDel="00F92122">
          <w:delText>8</w:delText>
        </w:r>
        <w:r w:rsidRPr="00935A0E" w:rsidDel="00F92122">
          <w:delText>. Vizualizace, zákresy do</w:delText>
        </w:r>
        <w:r w:rsidR="00A2637A" w:rsidDel="00F92122">
          <w:delText> </w:delText>
        </w:r>
        <w:r w:rsidRPr="00935A0E" w:rsidDel="00F92122">
          <w:delText>fotografií a videokompozice VTP/DOKUMENTACE/0</w:delText>
        </w:r>
        <w:r w:rsidR="00FF5ED6" w:rsidDel="00F92122">
          <w:delText>7</w:delText>
        </w:r>
        <w:r w:rsidRPr="00935A0E" w:rsidDel="00F92122">
          <w:delText>/2</w:delText>
        </w:r>
        <w:r w:rsidR="00FF5ED6" w:rsidDel="00F92122">
          <w:delText>4</w:delText>
        </w:r>
        <w:r w:rsidRPr="00935A0E" w:rsidDel="00F92122">
          <w:delText>.</w:delText>
        </w:r>
        <w:r w:rsidR="00544731" w:rsidDel="00F92122">
          <w:delText xml:space="preserve"> Bližší informace viz příloha 7.1.10.</w:delText>
        </w:r>
      </w:del>
    </w:p>
    <w:p w14:paraId="71E7B29E" w14:textId="77777777" w:rsidR="001F3243" w:rsidRPr="007D016E" w:rsidRDefault="001F3243">
      <w:pPr>
        <w:pStyle w:val="Nadpis2-2"/>
        <w:numPr>
          <w:ilvl w:val="1"/>
          <w:numId w:val="6"/>
        </w:numPr>
      </w:pPr>
      <w:bookmarkStart w:id="23" w:name="_Toc199926259"/>
      <w:r w:rsidRPr="007D016E">
        <w:t>Dopravní technologie</w:t>
      </w:r>
      <w:bookmarkEnd w:id="23"/>
    </w:p>
    <w:p w14:paraId="02BA6090" w14:textId="77777777" w:rsidR="00601D1D" w:rsidRPr="00AF6042" w:rsidRDefault="00601D1D">
      <w:pPr>
        <w:pStyle w:val="Text2-1"/>
        <w:numPr>
          <w:ilvl w:val="2"/>
          <w:numId w:val="6"/>
        </w:numPr>
        <w:rPr>
          <w:rFonts w:asciiTheme="minorHAnsi" w:hAnsiTheme="minorHAnsi"/>
        </w:rPr>
      </w:pPr>
      <w:r w:rsidRPr="00AF6042">
        <w:rPr>
          <w:rFonts w:asciiTheme="minorHAnsi" w:hAnsiTheme="minorHAnsi"/>
        </w:rPr>
        <w:t>Dokumentace bude řešit omezení železniční dopravy po dobu výstavby.</w:t>
      </w:r>
    </w:p>
    <w:p w14:paraId="43172F0E" w14:textId="428837EF" w:rsidR="00601D1D" w:rsidRPr="00AF6042" w:rsidRDefault="00601D1D">
      <w:pPr>
        <w:pStyle w:val="Text2-1"/>
        <w:numPr>
          <w:ilvl w:val="2"/>
          <w:numId w:val="6"/>
        </w:numPr>
        <w:rPr>
          <w:rFonts w:asciiTheme="minorHAnsi" w:hAnsiTheme="minorHAnsi"/>
        </w:rPr>
      </w:pPr>
      <w:r w:rsidRPr="00AF6042">
        <w:rPr>
          <w:rFonts w:asciiTheme="minorHAnsi" w:eastAsia="Verdana" w:hAnsiTheme="minorHAnsi" w:cs="Times New Roman"/>
        </w:rPr>
        <w:t>Součástí dokumentace bude zpracování dopravní technologie trati Vsetín – Vsetín-Bečva – Velké Karlovice, podchycující dopady implementace ETCS L1 LS (dopady na výše uvolňovacích rychlostí, dopady na využitelné délky kolejí, nástupních hran a z toho plynoucí dopady na hodnoty normativů délek apod.) a zavedení elektrické vozby. Ze</w:t>
      </w:r>
      <w:r w:rsidR="009B6275">
        <w:rPr>
          <w:rFonts w:asciiTheme="minorHAnsi" w:eastAsia="Verdana" w:hAnsiTheme="minorHAnsi" w:cs="Times New Roman"/>
        </w:rPr>
        <w:t> </w:t>
      </w:r>
      <w:r w:rsidRPr="00AF6042">
        <w:rPr>
          <w:rFonts w:asciiTheme="minorHAnsi" w:eastAsia="Verdana" w:hAnsiTheme="minorHAnsi" w:cs="Times New Roman"/>
        </w:rPr>
        <w:t>zpracované dopravní technologie vzejdou požadavky na parametry infrastruktury.</w:t>
      </w:r>
    </w:p>
    <w:p w14:paraId="0EC778E6" w14:textId="669D8702" w:rsidR="00601D1D" w:rsidRPr="00AF6042" w:rsidRDefault="00C519A8">
      <w:pPr>
        <w:pStyle w:val="Text2-1"/>
        <w:numPr>
          <w:ilvl w:val="2"/>
          <w:numId w:val="6"/>
        </w:numPr>
        <w:rPr>
          <w:rFonts w:asciiTheme="minorHAnsi" w:hAnsiTheme="minorHAnsi"/>
        </w:rPr>
      </w:pPr>
      <w:r>
        <w:rPr>
          <w:rFonts w:asciiTheme="minorHAnsi" w:hAnsiTheme="minorHAnsi"/>
        </w:rPr>
        <w:t xml:space="preserve">Bude prověřena </w:t>
      </w:r>
      <w:r w:rsidR="00601D1D" w:rsidRPr="00AF6042">
        <w:rPr>
          <w:rFonts w:asciiTheme="minorHAnsi" w:hAnsiTheme="minorHAnsi"/>
          <w:color w:val="000000"/>
        </w:rPr>
        <w:t>potřeb</w:t>
      </w:r>
      <w:r>
        <w:rPr>
          <w:rFonts w:asciiTheme="minorHAnsi" w:hAnsiTheme="minorHAnsi"/>
          <w:color w:val="000000"/>
        </w:rPr>
        <w:t>a</w:t>
      </w:r>
      <w:r w:rsidR="00601D1D" w:rsidRPr="00AF6042">
        <w:rPr>
          <w:rFonts w:asciiTheme="minorHAnsi" w:hAnsiTheme="minorHAnsi"/>
          <w:color w:val="000000"/>
        </w:rPr>
        <w:t xml:space="preserve"> zvýšení rychlosti. Pokud </w:t>
      </w:r>
      <w:r>
        <w:rPr>
          <w:rFonts w:asciiTheme="minorHAnsi" w:hAnsiTheme="minorHAnsi"/>
          <w:color w:val="000000"/>
        </w:rPr>
        <w:t xml:space="preserve">bude </w:t>
      </w:r>
      <w:r w:rsidR="00601D1D" w:rsidRPr="00AF6042">
        <w:rPr>
          <w:rFonts w:asciiTheme="minorHAnsi" w:hAnsiTheme="minorHAnsi"/>
          <w:color w:val="000000"/>
        </w:rPr>
        <w:t>potřeba prokázána, budou vybrány úseky pro zvýšení rychlosti, kde bude provedena rekonstrukce žel. spodku a</w:t>
      </w:r>
      <w:r w:rsidR="009B6275">
        <w:rPr>
          <w:rFonts w:asciiTheme="minorHAnsi" w:hAnsiTheme="minorHAnsi"/>
          <w:color w:val="000000"/>
        </w:rPr>
        <w:t> </w:t>
      </w:r>
      <w:r w:rsidR="00601D1D" w:rsidRPr="00AF6042">
        <w:rPr>
          <w:rFonts w:asciiTheme="minorHAnsi" w:hAnsiTheme="minorHAnsi"/>
          <w:color w:val="000000"/>
        </w:rPr>
        <w:t xml:space="preserve">svršku. Pokud bude pro zkrácení </w:t>
      </w:r>
      <w:r w:rsidR="00AF6042">
        <w:rPr>
          <w:rFonts w:asciiTheme="minorHAnsi" w:hAnsiTheme="minorHAnsi"/>
          <w:color w:val="000000"/>
        </w:rPr>
        <w:t>jízdní doby</w:t>
      </w:r>
      <w:r w:rsidR="00601D1D" w:rsidRPr="00AF6042">
        <w:rPr>
          <w:rFonts w:asciiTheme="minorHAnsi" w:hAnsiTheme="minorHAnsi"/>
          <w:color w:val="000000"/>
        </w:rPr>
        <w:t xml:space="preserve"> nutné odstranit </w:t>
      </w:r>
      <w:r w:rsidR="00CC5FE9">
        <w:rPr>
          <w:rFonts w:asciiTheme="minorHAnsi" w:hAnsiTheme="minorHAnsi"/>
          <w:color w:val="000000"/>
        </w:rPr>
        <w:t>trvalé omezení rychlosti</w:t>
      </w:r>
      <w:r w:rsidR="00601D1D" w:rsidRPr="00AF6042">
        <w:rPr>
          <w:rFonts w:asciiTheme="minorHAnsi" w:hAnsiTheme="minorHAnsi"/>
          <w:color w:val="000000"/>
        </w:rPr>
        <w:t xml:space="preserve"> na přejezdech, budou přejezdy v rámci stavby vybaveny</w:t>
      </w:r>
      <w:r w:rsidR="00B5710F">
        <w:rPr>
          <w:rFonts w:asciiTheme="minorHAnsi" w:hAnsiTheme="minorHAnsi"/>
          <w:color w:val="000000"/>
        </w:rPr>
        <w:t xml:space="preserve"> PZS</w:t>
      </w:r>
      <w:r w:rsidR="00601D1D" w:rsidRPr="00AF6042">
        <w:rPr>
          <w:rFonts w:asciiTheme="minorHAnsi" w:hAnsiTheme="minorHAnsi"/>
          <w:color w:val="000000"/>
        </w:rPr>
        <w:t xml:space="preserve"> </w:t>
      </w:r>
      <w:r w:rsidR="002B7AAD">
        <w:rPr>
          <w:rFonts w:asciiTheme="minorHAnsi" w:hAnsiTheme="minorHAnsi"/>
          <w:color w:val="000000"/>
        </w:rPr>
        <w:t>v souladu s platnou legislativou.</w:t>
      </w:r>
    </w:p>
    <w:p w14:paraId="703505A8" w14:textId="77777777" w:rsidR="00C13655" w:rsidRPr="00AF6042" w:rsidRDefault="00C13655">
      <w:pPr>
        <w:pStyle w:val="Text2-1"/>
        <w:numPr>
          <w:ilvl w:val="2"/>
          <w:numId w:val="6"/>
        </w:numPr>
        <w:rPr>
          <w:rFonts w:asciiTheme="minorHAnsi" w:hAnsiTheme="minorHAnsi"/>
        </w:rPr>
      </w:pPr>
      <w:r w:rsidRPr="00AF6042">
        <w:rPr>
          <w:rFonts w:asciiTheme="minorHAnsi" w:hAnsiTheme="minorHAnsi"/>
        </w:rPr>
        <w:t>Dálkové ovládání bude navrženo v souladu s pokynem SŽ PO-1/2021-GŘ Pokyn generálního ředitele „Pracoviště pro dálkové řízení“.</w:t>
      </w:r>
    </w:p>
    <w:p w14:paraId="3D26E967" w14:textId="3532048F" w:rsidR="00C13655" w:rsidRPr="00AF6042" w:rsidRDefault="00C13655">
      <w:pPr>
        <w:pStyle w:val="Text2-1"/>
        <w:numPr>
          <w:ilvl w:val="2"/>
          <w:numId w:val="6"/>
        </w:numPr>
        <w:rPr>
          <w:rFonts w:asciiTheme="minorHAnsi" w:hAnsiTheme="minorHAnsi"/>
        </w:rPr>
      </w:pPr>
      <w:r w:rsidRPr="00AF6042">
        <w:rPr>
          <w:rFonts w:asciiTheme="minorHAnsi" w:hAnsiTheme="minorHAnsi"/>
        </w:rPr>
        <w:t xml:space="preserve">V současné době je trať řízena dle předpisu SŽDC D3 „Předpis pro zjednodušené řízení drážní dopravy“. Nově bude trať řízena dle </w:t>
      </w:r>
      <w:bookmarkStart w:id="24" w:name="_Hlk198639857"/>
      <w:r w:rsidRPr="00AF6042">
        <w:rPr>
          <w:rFonts w:asciiTheme="minorHAnsi" w:hAnsiTheme="minorHAnsi"/>
        </w:rPr>
        <w:t>předpisu SŽ D1</w:t>
      </w:r>
      <w:r w:rsidR="009B6275">
        <w:rPr>
          <w:rFonts w:asciiTheme="minorHAnsi" w:hAnsiTheme="minorHAnsi"/>
        </w:rPr>
        <w:t xml:space="preserve">, </w:t>
      </w:r>
      <w:r w:rsidR="009B6275" w:rsidRPr="009B6275">
        <w:rPr>
          <w:rFonts w:asciiTheme="minorHAnsi" w:hAnsiTheme="minorHAnsi"/>
        </w:rPr>
        <w:t>Dopravní a návěstní předpis</w:t>
      </w:r>
      <w:r w:rsidR="009B6275">
        <w:rPr>
          <w:rFonts w:asciiTheme="minorHAnsi" w:hAnsiTheme="minorHAnsi"/>
        </w:rPr>
        <w:t>, účinný od 14. 12. 2025</w:t>
      </w:r>
      <w:bookmarkEnd w:id="24"/>
      <w:r w:rsidRPr="00AF6042">
        <w:rPr>
          <w:rFonts w:asciiTheme="minorHAnsi" w:hAnsiTheme="minorHAnsi"/>
        </w:rPr>
        <w:t xml:space="preserve">. </w:t>
      </w:r>
    </w:p>
    <w:p w14:paraId="18D4F980" w14:textId="77777777" w:rsidR="00C13655" w:rsidRPr="00AF6042" w:rsidRDefault="00C13655">
      <w:pPr>
        <w:pStyle w:val="Text2-1"/>
        <w:numPr>
          <w:ilvl w:val="2"/>
          <w:numId w:val="6"/>
        </w:numPr>
        <w:rPr>
          <w:rFonts w:asciiTheme="minorHAnsi" w:hAnsiTheme="minorHAnsi"/>
        </w:rPr>
      </w:pPr>
      <w:r w:rsidRPr="00AF6042">
        <w:rPr>
          <w:rFonts w:asciiTheme="minorHAnsi" w:hAnsiTheme="minorHAnsi"/>
        </w:rPr>
        <w:t>Zhotovitel projedná dopravní technologii se všemi dotčenými složkami a vyžádá si aktuální písemné podklady.</w:t>
      </w:r>
    </w:p>
    <w:p w14:paraId="3D745840" w14:textId="77777777" w:rsidR="00C13655" w:rsidRPr="00AF6042" w:rsidRDefault="00C13655">
      <w:pPr>
        <w:pStyle w:val="Text2-1"/>
        <w:numPr>
          <w:ilvl w:val="2"/>
          <w:numId w:val="6"/>
        </w:numPr>
        <w:rPr>
          <w:rFonts w:asciiTheme="minorHAnsi" w:hAnsiTheme="minorHAnsi"/>
        </w:rPr>
      </w:pPr>
      <w:r w:rsidRPr="00AF6042">
        <w:rPr>
          <w:rFonts w:asciiTheme="minorHAnsi" w:hAnsiTheme="minorHAnsi"/>
        </w:rPr>
        <w:t>Bude uveden přehled frekvence cestujících, podklady si zajistí zhotovitel sám. Rovněž budou zpracovány dvouhodinové fragmenty výhledového GVD. Budou provedeny výpočty propustnosti. Bude uvedeno schéma řešené oblasti s vyznačením kilometrických poloh hlavních návěstidel a jejich samostatných předvěstí, případně prvky ETCS.</w:t>
      </w:r>
    </w:p>
    <w:p w14:paraId="6FC3FC33" w14:textId="299FE01A" w:rsidR="005E4CC7" w:rsidRPr="00AF6042" w:rsidRDefault="005E4CC7">
      <w:pPr>
        <w:pStyle w:val="Text2-1"/>
        <w:numPr>
          <w:ilvl w:val="2"/>
          <w:numId w:val="6"/>
        </w:numPr>
        <w:rPr>
          <w:rFonts w:asciiTheme="minorHAnsi" w:hAnsiTheme="minorHAnsi"/>
        </w:rPr>
      </w:pPr>
      <w:r w:rsidRPr="00AF6042">
        <w:rPr>
          <w:rFonts w:asciiTheme="minorHAnsi" w:hAnsiTheme="minorHAnsi"/>
        </w:rPr>
        <w:t>Budou posouzena a navržena náhradní autobusová doprava</w:t>
      </w:r>
      <w:r w:rsidR="00F91FA1">
        <w:rPr>
          <w:rFonts w:asciiTheme="minorHAnsi" w:hAnsiTheme="minorHAnsi"/>
        </w:rPr>
        <w:t xml:space="preserve"> (dále jen „NAD“)</w:t>
      </w:r>
      <w:r w:rsidRPr="00AF6042">
        <w:rPr>
          <w:rFonts w:asciiTheme="minorHAnsi" w:hAnsiTheme="minorHAnsi"/>
        </w:rPr>
        <w:t>.</w:t>
      </w:r>
    </w:p>
    <w:p w14:paraId="4CAF14B5" w14:textId="60D02DDE" w:rsidR="005E4CC7" w:rsidRPr="00663669" w:rsidRDefault="005E4CC7">
      <w:pPr>
        <w:pStyle w:val="Text2-1"/>
        <w:numPr>
          <w:ilvl w:val="2"/>
          <w:numId w:val="6"/>
        </w:numPr>
      </w:pPr>
      <w:r w:rsidRPr="00663669">
        <w:t xml:space="preserve">Zhotovitel projedná dopravní technologii se všemi dotčenými složkami a vyžádá si aktuální písemné podklady. Provozní a dopravní technologie bude zpracována podle požadavků </w:t>
      </w:r>
      <w:r w:rsidR="00BB01DF">
        <w:t>Přílohy P2.4 s</w:t>
      </w:r>
      <w:r w:rsidRPr="00663669">
        <w:t>měrnice SŽ SM011</w:t>
      </w:r>
      <w:r w:rsidR="00BB01DF">
        <w:t>,</w:t>
      </w:r>
      <w:r w:rsidRPr="00663669">
        <w:t xml:space="preserve"> Dokumentace staveb Správy železnic, státní organizace.</w:t>
      </w:r>
    </w:p>
    <w:p w14:paraId="73BA380C" w14:textId="54564D51" w:rsidR="005E4CC7" w:rsidRPr="00663669" w:rsidRDefault="005E4CC7">
      <w:pPr>
        <w:pStyle w:val="Text2-1"/>
        <w:numPr>
          <w:ilvl w:val="2"/>
          <w:numId w:val="6"/>
        </w:numPr>
      </w:pPr>
      <w:r w:rsidRPr="00663669">
        <w:t>Pro stanovení rozsahu elektrizace budou popsány současné a výhledové místní práce a</w:t>
      </w:r>
      <w:r w:rsidR="00BB01DF">
        <w:t> </w:t>
      </w:r>
      <w:r w:rsidRPr="00663669">
        <w:t>obsluha vleček.</w:t>
      </w:r>
    </w:p>
    <w:p w14:paraId="4A050B76" w14:textId="04170E68" w:rsidR="005E4CC7" w:rsidRPr="00663669" w:rsidRDefault="005E4CC7">
      <w:pPr>
        <w:pStyle w:val="Text2-1"/>
        <w:numPr>
          <w:ilvl w:val="2"/>
          <w:numId w:val="6"/>
        </w:numPr>
      </w:pPr>
      <w:r>
        <w:t xml:space="preserve">Výhledový rozsah osobní dopravy bude sestaven zpracovatelem na základě vyjádření objednatelů veřejné drážní osobní dopravy a odsouhlasen objednatelem. Nákladní doprava bude odsouhlasena </w:t>
      </w:r>
      <w:r w:rsidR="00BB01DF">
        <w:t>Objednatelem</w:t>
      </w:r>
      <w:r w:rsidR="00F52CE9">
        <w:t xml:space="preserve"> (GŘ SŽ </w:t>
      </w:r>
      <w:r>
        <w:t>O6 GŘ SŽ</w:t>
      </w:r>
      <w:r w:rsidR="00CE1E25">
        <w:t>)</w:t>
      </w:r>
      <w:r>
        <w:t>. Výhledový rozsah nákladní dopravy bude konzultován za účasti zástupců objednatele s ŽESNAD. U všech druhů vlaků bude popsána uvažovaná lokomotiva, popř. elektrická jednotka dle řady a</w:t>
      </w:r>
      <w:r w:rsidR="00CE1E25">
        <w:t> </w:t>
      </w:r>
      <w:r>
        <w:t>je nutno uvést i</w:t>
      </w:r>
      <w:r w:rsidR="00F52CE9">
        <w:t> </w:t>
      </w:r>
      <w:r>
        <w:t xml:space="preserve">parametry typových vlaků. </w:t>
      </w:r>
    </w:p>
    <w:p w14:paraId="3E95854F" w14:textId="40929FDA" w:rsidR="005E4CC7" w:rsidRPr="00663669" w:rsidRDefault="005E4CC7">
      <w:pPr>
        <w:pStyle w:val="Text2-1"/>
        <w:numPr>
          <w:ilvl w:val="2"/>
          <w:numId w:val="6"/>
        </w:numPr>
      </w:pPr>
      <w:r>
        <w:t xml:space="preserve">Výsledný rozsah dopravy bude odsouhlasen, popř. verifikován </w:t>
      </w:r>
      <w:r w:rsidR="00F52CE9">
        <w:t>Objednatelem</w:t>
      </w:r>
      <w:r>
        <w:t>.</w:t>
      </w:r>
    </w:p>
    <w:p w14:paraId="09280091" w14:textId="77777777" w:rsidR="005E4CC7" w:rsidRDefault="005E4CC7">
      <w:pPr>
        <w:pStyle w:val="Text2-1"/>
        <w:numPr>
          <w:ilvl w:val="2"/>
          <w:numId w:val="6"/>
        </w:numPr>
      </w:pPr>
      <w:r w:rsidRPr="00663669">
        <w:t>Pro všechny dopravny bude navrženo a posouzeno rozdělení TV do jednotlivých napájecích sekcí.</w:t>
      </w:r>
    </w:p>
    <w:p w14:paraId="5EAA7E7C" w14:textId="51CDEB91" w:rsidR="005E4CC7" w:rsidRPr="00F73F3C" w:rsidRDefault="005E4CC7">
      <w:pPr>
        <w:pStyle w:val="Text2-1"/>
        <w:numPr>
          <w:ilvl w:val="2"/>
          <w:numId w:val="6"/>
        </w:numPr>
      </w:pPr>
      <w:r w:rsidRPr="00F73F3C">
        <w:rPr>
          <w:rFonts w:eastAsia="Verdana" w:cs="Times New Roman"/>
        </w:rPr>
        <w:lastRenderedPageBreak/>
        <w:t>Samostatnou částí doprovodné dokumentace bude návrh výhledového uspořádání dopraven Hovězí, Halenkov, Nový Hrozenkov, Karolinka, Velké Karlovice, který bude řádně projednán a odsouhlasen. Tento návrh bude v souladu s navrženým technickým řešením. Cílem pak bude navrhnout trakční vedení takovým způsobem, aby nedocházelo ke kolizím se stávajícím a výhledovým uspořádáním uvedených dopraven. Pro stanovení rozsahu elektrizace budou popsány současné a výhledové místní práce a obsluha vleček</w:t>
      </w:r>
      <w:r w:rsidRPr="00E97DFF">
        <w:rPr>
          <w:rFonts w:eastAsia="Verdana" w:cs="Times New Roman"/>
        </w:rPr>
        <w:t>.</w:t>
      </w:r>
    </w:p>
    <w:p w14:paraId="35BCF225" w14:textId="42607EC4" w:rsidR="00601D1D" w:rsidRPr="00412EA4" w:rsidRDefault="005E4CC7">
      <w:pPr>
        <w:pStyle w:val="Text2-1"/>
        <w:numPr>
          <w:ilvl w:val="2"/>
          <w:numId w:val="6"/>
        </w:numPr>
      </w:pPr>
      <w:r w:rsidRPr="00F73F3C">
        <w:rPr>
          <w:rFonts w:eastAsia="Verdana" w:cs="Times New Roman"/>
        </w:rPr>
        <w:t>V rámci dopravní technologie budou dynamicky posouzeny průjezdy vlaků přes navržená neutrální pole a případné rozjezdy vlaků v okolí navržených neutrálních polí.</w:t>
      </w:r>
    </w:p>
    <w:p w14:paraId="3199A1CD" w14:textId="77777777" w:rsidR="007D016E" w:rsidRPr="007D016E" w:rsidRDefault="007D016E">
      <w:pPr>
        <w:pStyle w:val="Nadpis2-2"/>
        <w:numPr>
          <w:ilvl w:val="1"/>
          <w:numId w:val="6"/>
        </w:numPr>
      </w:pPr>
      <w:bookmarkStart w:id="25" w:name="_Toc199926260"/>
      <w:r w:rsidRPr="007D016E">
        <w:t>Organizace výstavby</w:t>
      </w:r>
      <w:bookmarkEnd w:id="25"/>
    </w:p>
    <w:p w14:paraId="65900DD2" w14:textId="2FA573F6" w:rsidR="000E31FD" w:rsidRDefault="000E31FD">
      <w:pPr>
        <w:pStyle w:val="Text2-1"/>
        <w:numPr>
          <w:ilvl w:val="2"/>
          <w:numId w:val="6"/>
        </w:numPr>
      </w:pPr>
      <w:r w:rsidRPr="00663669">
        <w:t>Dokumentace bude popisovat počáteční a cílový stav jakož i rámcové řešení dopravní technologie v průběhu výstavby s návrhem organizačních a v nezbytných případech i</w:t>
      </w:r>
      <w:r w:rsidR="005A69C5">
        <w:t> </w:t>
      </w:r>
      <w:r w:rsidRPr="00663669">
        <w:t>dočasných provizorních stavebních opatření na zajištění železniční dopravy po dobu stavby.</w:t>
      </w:r>
    </w:p>
    <w:p w14:paraId="0919D597" w14:textId="348920B9" w:rsidR="005E4CC7" w:rsidRPr="00663669" w:rsidRDefault="005E4CC7">
      <w:pPr>
        <w:pStyle w:val="Text2-1"/>
        <w:numPr>
          <w:ilvl w:val="2"/>
          <w:numId w:val="6"/>
        </w:numPr>
      </w:pPr>
      <w:r>
        <w:t xml:space="preserve">V Záměru projektu bude zpracován rámcový návrh postupu výstavby za účelem zpracování </w:t>
      </w:r>
      <w:r w:rsidR="009633E5">
        <w:t>ekonomického hodnocení stavby</w:t>
      </w:r>
      <w:r>
        <w:t xml:space="preserve"> a stanovení investičních nákladů (stavební postupy a jejich harmonogram, vč. vyznačení doby trvání rozhodujících SO a PS, odhad rozsahu NAD).</w:t>
      </w:r>
    </w:p>
    <w:p w14:paraId="1FF4EA78" w14:textId="7CFBF7A2" w:rsidR="005E4CC7" w:rsidRPr="00663669" w:rsidRDefault="005E4CC7">
      <w:pPr>
        <w:pStyle w:val="Text2-1"/>
        <w:numPr>
          <w:ilvl w:val="2"/>
          <w:numId w:val="6"/>
        </w:numPr>
      </w:pPr>
      <w:r w:rsidRPr="00663669">
        <w:t>Bude navržena kumulace prací vyžadujících zastavení provozu a délka a počet těchto období bude minimalizována.</w:t>
      </w:r>
    </w:p>
    <w:p w14:paraId="5AB080AD" w14:textId="77777777" w:rsidR="00F52CE9" w:rsidRDefault="00F52CE9" w:rsidP="00F52CE9">
      <w:pPr>
        <w:pStyle w:val="Text2-1"/>
        <w:numPr>
          <w:ilvl w:val="2"/>
          <w:numId w:val="6"/>
        </w:numPr>
      </w:pPr>
      <w:bookmarkStart w:id="26" w:name="_Hlk197958380"/>
      <w:r>
        <w:t xml:space="preserve">Zhotovitel provede analýzu návrhu </w:t>
      </w:r>
      <w:r w:rsidRPr="00E911FA">
        <w:t>zásahů do komunikační přenosové sítě nebo do</w:t>
      </w:r>
      <w:r>
        <w:t> </w:t>
      </w:r>
      <w:r w:rsidRPr="00E911FA">
        <w:t>radiové technologie (GSM-R) v</w:t>
      </w:r>
      <w:r>
        <w:t> </w:t>
      </w:r>
      <w:r w:rsidRPr="00E911FA">
        <w:t xml:space="preserve">návaznosti na </w:t>
      </w:r>
      <w:r w:rsidRPr="00C20A5D">
        <w:t xml:space="preserve">omezení železniční dopravy po dobu výstavby </w:t>
      </w:r>
      <w:r>
        <w:t>a tyto zásahy budou uvedeny v </w:t>
      </w:r>
      <w:r w:rsidRPr="0057373C">
        <w:t>ZOV</w:t>
      </w:r>
      <w:r>
        <w:t xml:space="preserve">, viz pokyn </w:t>
      </w:r>
      <w:r w:rsidRPr="0057373C">
        <w:t>SŽ PO-05/2025-GŘ Pokyn generálního ředitele pro plánované zásahy a řešení poruch přenosové sítě státní organizace Správa železnic.</w:t>
      </w:r>
    </w:p>
    <w:p w14:paraId="6C2F7797" w14:textId="77777777" w:rsidR="007D016E" w:rsidRPr="007D016E" w:rsidRDefault="007D016E">
      <w:pPr>
        <w:pStyle w:val="Nadpis2-2"/>
        <w:numPr>
          <w:ilvl w:val="1"/>
          <w:numId w:val="6"/>
        </w:numPr>
      </w:pPr>
      <w:bookmarkStart w:id="27" w:name="_Toc199926261"/>
      <w:bookmarkEnd w:id="26"/>
      <w:r w:rsidRPr="007D016E">
        <w:t>Zabezpečovací zařízení</w:t>
      </w:r>
      <w:bookmarkEnd w:id="27"/>
    </w:p>
    <w:p w14:paraId="740BBB3D" w14:textId="77777777" w:rsidR="007D016E" w:rsidRPr="00370165" w:rsidRDefault="007D016E">
      <w:pPr>
        <w:pStyle w:val="Text2-1"/>
        <w:numPr>
          <w:ilvl w:val="2"/>
          <w:numId w:val="6"/>
        </w:numPr>
        <w:rPr>
          <w:b/>
        </w:rPr>
      </w:pPr>
      <w:r w:rsidRPr="00370165">
        <w:rPr>
          <w:b/>
        </w:rPr>
        <w:t xml:space="preserve">Popis stávajícího stavu </w:t>
      </w:r>
    </w:p>
    <w:p w14:paraId="350A0019" w14:textId="77777777" w:rsidR="005E4CC7" w:rsidRPr="00F52CE9" w:rsidRDefault="005E4CC7">
      <w:pPr>
        <w:pStyle w:val="Text2-2"/>
        <w:numPr>
          <w:ilvl w:val="3"/>
          <w:numId w:val="9"/>
        </w:numPr>
      </w:pPr>
      <w:r w:rsidRPr="00663669">
        <w:t>V TÚ Vsetín – Hovězí se nachází dva přejezdy zabezpečené PZS – P8061 v km 3,39</w:t>
      </w:r>
      <w:r>
        <w:t>2</w:t>
      </w:r>
      <w:r w:rsidRPr="00663669">
        <w:t xml:space="preserve"> (PZZ RE</w:t>
      </w:r>
      <w:r w:rsidRPr="00F52CE9">
        <w:t>, 3ZBI) a P8062 v km 4,591 (PZZ RE, 3ZBL, v obou směrech přejezdníky).</w:t>
      </w:r>
    </w:p>
    <w:p w14:paraId="5BB293AD" w14:textId="77777777" w:rsidR="005E4CC7" w:rsidRPr="00F52CE9" w:rsidRDefault="005E4CC7">
      <w:pPr>
        <w:pStyle w:val="Text2-2"/>
        <w:numPr>
          <w:ilvl w:val="3"/>
          <w:numId w:val="9"/>
        </w:numPr>
      </w:pPr>
      <w:r w:rsidRPr="00F52CE9">
        <w:t>Dopravna D3 Hovězí je zabezpečena výměnovými zámky a výkolejkami. V obvodu dopravny se nachází dva přejezdy zabezpečené PZZ-RE – P8065 v km 7.621 a P8066 v km 7,633 v obou směrech přejezdníky. Vnitřní technologie obou PZS je soustředěna do jednoho technologického objektu situovaného v blízkosti přejezdu.</w:t>
      </w:r>
    </w:p>
    <w:p w14:paraId="6CD83075" w14:textId="72F40798" w:rsidR="005E4CC7" w:rsidRPr="00F52CE9" w:rsidRDefault="005E4CC7">
      <w:pPr>
        <w:pStyle w:val="Text2-2"/>
        <w:numPr>
          <w:ilvl w:val="3"/>
          <w:numId w:val="9"/>
        </w:numPr>
      </w:pPr>
      <w:r w:rsidRPr="00F52CE9">
        <w:t>V TÚ Hovězí – Halenkov se nachází 7 přejezdů zabezpečených PZS – P8069 v km 9,750 (PZZ RE, 3ZBI), P8070 v km 9,868 (PZZ RE, 3ZBI), P8077 v km 11,958 (AŽD 71, 3SNI), P8078 v km 11,988 (AŽD 71, 3SNI), P8080 v km 12,849 (AŽD 71, 3ZBI), P8084 v km 14,204 (PZZ RE, 3ZBI) a P8085 v km 14,346 (PZZ RE, 3ZBI).</w:t>
      </w:r>
    </w:p>
    <w:p w14:paraId="3CC7E5D3" w14:textId="2CB6BBEA" w:rsidR="005E4CC7" w:rsidRPr="00F52CE9" w:rsidRDefault="005E4CC7">
      <w:pPr>
        <w:pStyle w:val="Text2-2"/>
        <w:numPr>
          <w:ilvl w:val="3"/>
          <w:numId w:val="9"/>
        </w:numPr>
      </w:pPr>
      <w:r w:rsidRPr="00F52CE9">
        <w:t>Dirigující stanice Halenkov je zabezpečena SZZ typu TEST A (2. kategorie dle TNŽ 34 2620) rekonstruovaným v roce 2000. Pro zjišťování volnosti kolejových úseků jsou využívány počítače náprav Frauscher AZF s kolovými snímači RSR 180. Vnitřní technologie je umístěna v reléové místnosti situované ve výpravní budově. Kontrolní a indikační prvky jsou umístěny na kolejové desce v dopravní kanceláři Halenkov. V</w:t>
      </w:r>
      <w:r w:rsidR="00F52CE9">
        <w:t> </w:t>
      </w:r>
      <w:r w:rsidRPr="00F52CE9">
        <w:t>obvodu dopravny se nachází dva přejezdy – P8086 v km 14,472 (AŽD 71, 3ZBI) a</w:t>
      </w:r>
      <w:r w:rsidR="00F52CE9">
        <w:t> </w:t>
      </w:r>
      <w:r w:rsidRPr="00F52CE9">
        <w:t>P8088 v km 15,225 (AŽD 71, 3SBI). Na JOP v DK jsou umístěny kontrolní a ovládací prvky PZS z přilehlých traťových úseků.</w:t>
      </w:r>
    </w:p>
    <w:p w14:paraId="5BC8AA17" w14:textId="18985E68" w:rsidR="005E4CC7" w:rsidRPr="00F52CE9" w:rsidRDefault="005E4CC7">
      <w:pPr>
        <w:pStyle w:val="Text2-2"/>
        <w:numPr>
          <w:ilvl w:val="3"/>
          <w:numId w:val="9"/>
        </w:numPr>
      </w:pPr>
      <w:r w:rsidRPr="00F52CE9">
        <w:t xml:space="preserve">V TÚ Halenkov – Nový Hrozenkov se </w:t>
      </w:r>
      <w:r w:rsidR="00C519A8" w:rsidRPr="00F52CE9">
        <w:t>nachází</w:t>
      </w:r>
      <w:r w:rsidRPr="00F52CE9">
        <w:t xml:space="preserve"> 3 přejezdy zabezpečené PZS – P8090 v km 16,171 (BUES 2000, 3SBI), P8093 v km 17,424 (BUES 2000, 3SBI), P8101 v</w:t>
      </w:r>
      <w:r w:rsidR="00F52CE9">
        <w:t> </w:t>
      </w:r>
      <w:r w:rsidRPr="00F52CE9">
        <w:t>km 19,043 (</w:t>
      </w:r>
      <w:r w:rsidR="00CE6F35" w:rsidRPr="00F52CE9">
        <w:t>PZZ RE</w:t>
      </w:r>
      <w:r w:rsidRPr="00F52CE9">
        <w:t>, 3ZBL, v obou směrech přejezdníky).</w:t>
      </w:r>
    </w:p>
    <w:p w14:paraId="3C321769" w14:textId="77777777" w:rsidR="005E4CC7" w:rsidRPr="00F52CE9" w:rsidRDefault="005E4CC7">
      <w:pPr>
        <w:pStyle w:val="Text2-2"/>
        <w:numPr>
          <w:ilvl w:val="3"/>
          <w:numId w:val="9"/>
        </w:numPr>
      </w:pPr>
      <w:r w:rsidRPr="00F52CE9">
        <w:t>Nový Hrozenkov nz – výhybky jsou osazeny výměnovými zámky, nakládková kolej ručními výkolejkami.</w:t>
      </w:r>
    </w:p>
    <w:p w14:paraId="68B8F5ED" w14:textId="77777777" w:rsidR="005E4CC7" w:rsidRPr="00663669" w:rsidRDefault="005E4CC7">
      <w:pPr>
        <w:pStyle w:val="Text2-2"/>
        <w:numPr>
          <w:ilvl w:val="3"/>
          <w:numId w:val="9"/>
        </w:numPr>
      </w:pPr>
      <w:r w:rsidRPr="00F52CE9">
        <w:lastRenderedPageBreak/>
        <w:t>V TÚ Nový Hrozenkov – Karolinka jsou provozována tři PZS – P8107 v km 20,549 (PZZ ARE, 3ZBI), P81081</w:t>
      </w:r>
      <w:r w:rsidRPr="00663669">
        <w:t xml:space="preserve"> v km 20,749 (BUES 2000, 3ZBI) a P8110 v km 21,845 (PZZ RE, 3SBI).</w:t>
      </w:r>
    </w:p>
    <w:p w14:paraId="1ABF7CB0" w14:textId="77777777" w:rsidR="005E4CC7" w:rsidRPr="00F52CE9" w:rsidRDefault="005E4CC7">
      <w:pPr>
        <w:pStyle w:val="Text2-2"/>
        <w:numPr>
          <w:ilvl w:val="3"/>
          <w:numId w:val="9"/>
        </w:numPr>
      </w:pPr>
      <w:r w:rsidRPr="00663669">
        <w:t xml:space="preserve">Karolinka nz – </w:t>
      </w:r>
      <w:r w:rsidRPr="00F52CE9">
        <w:t>výhybky jsou osazeny výměnovými zámky, nakládkové a vlečková kolej ručními výkolejkami.</w:t>
      </w:r>
    </w:p>
    <w:p w14:paraId="3F1F1B84" w14:textId="77777777" w:rsidR="005E4CC7" w:rsidRPr="00F52CE9" w:rsidRDefault="005E4CC7">
      <w:pPr>
        <w:pStyle w:val="Text2-2"/>
        <w:numPr>
          <w:ilvl w:val="3"/>
          <w:numId w:val="9"/>
        </w:numPr>
      </w:pPr>
      <w:r w:rsidRPr="00F52CE9">
        <w:t>V TÚ Karolinka – Velké Karlovice jsou dva přejezdy zabezpečen PZS – P8119 v km 24,741 (PZZ RE, 3ZBL, v obou směrech přejezdníky) a P8125 v km 26,089 (PZZ RE, 3ZBI).</w:t>
      </w:r>
    </w:p>
    <w:p w14:paraId="276F7DE8" w14:textId="751A7AD6" w:rsidR="005E4CC7" w:rsidRPr="00663669" w:rsidRDefault="005E4CC7">
      <w:pPr>
        <w:pStyle w:val="Text2-2"/>
        <w:numPr>
          <w:ilvl w:val="3"/>
          <w:numId w:val="9"/>
        </w:numPr>
      </w:pPr>
      <w:r w:rsidRPr="00F52CE9">
        <w:t>Dopravna D3 Velké Karlovice</w:t>
      </w:r>
      <w:r w:rsidRPr="00663669">
        <w:t xml:space="preserve"> </w:t>
      </w:r>
      <w:r w:rsidR="005C74AC" w:rsidRPr="00663669">
        <w:t>nz – výhybky</w:t>
      </w:r>
      <w:r w:rsidRPr="00663669">
        <w:t xml:space="preserve"> jsou osazeny výměnovými zámky, nakládková kolej ruční výkolejkou.</w:t>
      </w:r>
    </w:p>
    <w:p w14:paraId="02561B7E" w14:textId="77777777" w:rsidR="007D016E" w:rsidRPr="00370165" w:rsidRDefault="007D016E">
      <w:pPr>
        <w:pStyle w:val="Text2-1"/>
        <w:numPr>
          <w:ilvl w:val="2"/>
          <w:numId w:val="6"/>
        </w:numPr>
        <w:rPr>
          <w:b/>
        </w:rPr>
      </w:pPr>
      <w:r w:rsidRPr="00370165">
        <w:rPr>
          <w:b/>
        </w:rPr>
        <w:t xml:space="preserve">Požadavky na nový stav </w:t>
      </w:r>
    </w:p>
    <w:p w14:paraId="3C6950D8" w14:textId="77777777" w:rsidR="00273C4C" w:rsidRPr="00F52CE9" w:rsidRDefault="00273C4C">
      <w:pPr>
        <w:pStyle w:val="Text2-2"/>
        <w:numPr>
          <w:ilvl w:val="3"/>
          <w:numId w:val="9"/>
        </w:numPr>
      </w:pPr>
      <w:bookmarkStart w:id="28" w:name="_Hlk164427846"/>
      <w:bookmarkStart w:id="29" w:name="_Ref164688979"/>
      <w:bookmarkStart w:id="30" w:name="_Hlk188532751"/>
      <w:bookmarkStart w:id="31" w:name="_Hlk188531173"/>
      <w:r w:rsidRPr="00561289">
        <w:t xml:space="preserve">Návrh řešení bude respektovat </w:t>
      </w:r>
      <w:r w:rsidRPr="00561289">
        <w:rPr>
          <w:b/>
        </w:rPr>
        <w:t>Prováděcí nařízení komise (EU)</w:t>
      </w:r>
      <w:bookmarkEnd w:id="28"/>
      <w:r w:rsidRPr="00561289">
        <w:rPr>
          <w:b/>
        </w:rPr>
        <w:t xml:space="preserve"> 2023/1694</w:t>
      </w:r>
      <w:r w:rsidRPr="00561289">
        <w:t xml:space="preserve"> ze dne 10. srpna 2023, kterým se mění nařízení: (EU) č. 321/2013, (EU) </w:t>
      </w:r>
      <w:r w:rsidRPr="00F52CE9">
        <w:t xml:space="preserve">č. 1299/2014, (EU) č. 1300/2014, (EU) č. 1301/2014, (EU) č. 1302/2014, (EU) č. 1304/2014 a prováděcí nařízení (EU) 2019/777, účinnost od 28. 9. 2023 a </w:t>
      </w:r>
      <w:bookmarkStart w:id="32" w:name="_Ref164688985"/>
      <w:bookmarkEnd w:id="29"/>
      <w:r w:rsidRPr="00F52CE9">
        <w:rPr>
          <w:b/>
          <w:bCs/>
        </w:rPr>
        <w:t>Prováděcí nařízení komise (EU)  2023/1695</w:t>
      </w:r>
      <w:r w:rsidRPr="00F52CE9">
        <w:t xml:space="preserve"> </w:t>
      </w:r>
      <w:bookmarkEnd w:id="30"/>
      <w:r w:rsidRPr="00F52CE9">
        <w:t>ze dne 10. srpna 2023 o technické specifikaci pro interoperabilitu týkající se subsystémů „řízení a zabezpečení“ železničního systému v Evropské unii a o zrušení nařízení (EU) 2016/919.</w:t>
      </w:r>
      <w:bookmarkEnd w:id="32"/>
    </w:p>
    <w:bookmarkEnd w:id="31"/>
    <w:p w14:paraId="4104835E" w14:textId="4431288A" w:rsidR="005E4CC7" w:rsidRPr="00F52CE9" w:rsidRDefault="005E4CC7">
      <w:pPr>
        <w:pStyle w:val="Text2-2"/>
        <w:numPr>
          <w:ilvl w:val="3"/>
          <w:numId w:val="9"/>
        </w:numPr>
      </w:pPr>
      <w:r w:rsidRPr="00F52CE9">
        <w:t xml:space="preserve">V úseku Vsetín – Velké Karlovice se řízení provozu převede do režimu podle předpisu </w:t>
      </w:r>
      <w:r w:rsidR="005A69C5" w:rsidRPr="005A69C5">
        <w:t>SŽ D1, Dopravní a návěstní předpis, účinný od 14. 12. 2025</w:t>
      </w:r>
      <w:r w:rsidRPr="00F52CE9">
        <w:t>.</w:t>
      </w:r>
    </w:p>
    <w:p w14:paraId="65307DD8" w14:textId="73D37EEE" w:rsidR="005E4CC7" w:rsidRPr="00F52CE9" w:rsidRDefault="005E4CC7">
      <w:pPr>
        <w:pStyle w:val="Text2-2"/>
        <w:numPr>
          <w:ilvl w:val="3"/>
          <w:numId w:val="9"/>
        </w:numPr>
      </w:pPr>
      <w:r w:rsidRPr="00F52CE9">
        <w:t xml:space="preserve">V dopravnách Hovězí, Halenkov, Karolinka a Velké Karlovice se vybuduje </w:t>
      </w:r>
      <w:r w:rsidR="00EC75A1" w:rsidRPr="00F52CE9">
        <w:t xml:space="preserve">nové </w:t>
      </w:r>
      <w:r w:rsidRPr="00F52CE9">
        <w:t>staniční zabezpečovací zařízení</w:t>
      </w:r>
      <w:r w:rsidR="00EC75A1" w:rsidRPr="00F52CE9">
        <w:t xml:space="preserve"> 3. kategorie</w:t>
      </w:r>
      <w:r w:rsidRPr="00F52CE9">
        <w:t xml:space="preserve">, </w:t>
      </w:r>
      <w:r w:rsidR="00EC75A1" w:rsidRPr="00F52CE9">
        <w:t xml:space="preserve">v mezistaničních úsecích bude vybudováno nové traťové zabezpečovací zařízení 3. kategorie. Zařízení </w:t>
      </w:r>
      <w:r w:rsidRPr="00F52CE9">
        <w:t xml:space="preserve">bude navrženo </w:t>
      </w:r>
      <w:r w:rsidR="007123C6" w:rsidRPr="00F52CE9">
        <w:t xml:space="preserve">pro dálkové ovládání z příslušného RDP. </w:t>
      </w:r>
    </w:p>
    <w:p w14:paraId="52857750" w14:textId="6FB14A30" w:rsidR="00484098" w:rsidRPr="00F52CE9" w:rsidRDefault="00484098">
      <w:pPr>
        <w:pStyle w:val="Text2-2"/>
        <w:numPr>
          <w:ilvl w:val="3"/>
          <w:numId w:val="9"/>
        </w:numPr>
      </w:pPr>
      <w:r w:rsidRPr="00F52CE9">
        <w:t xml:space="preserve">Pro všechna nová zabezpečovací zařízení bude navržena diagnostika s přenosem diagnostických dat do stanoveného místa soustředěné údržby. Diagnostika </w:t>
      </w:r>
      <w:r w:rsidR="005A69C5">
        <w:t xml:space="preserve">bude podle předpisů SŽDC </w:t>
      </w:r>
      <w:r w:rsidRPr="00F52CE9">
        <w:t xml:space="preserve">TS 2/2007-Z a </w:t>
      </w:r>
      <w:r w:rsidR="005A69C5">
        <w:t xml:space="preserve">SŽDC </w:t>
      </w:r>
      <w:r w:rsidRPr="00F52CE9">
        <w:t>TS 4/2008-Z.</w:t>
      </w:r>
    </w:p>
    <w:p w14:paraId="326D7D40" w14:textId="77C83F39" w:rsidR="00484098" w:rsidRPr="00F52CE9" w:rsidRDefault="00484098">
      <w:pPr>
        <w:pStyle w:val="Text2-2"/>
        <w:numPr>
          <w:ilvl w:val="3"/>
          <w:numId w:val="8"/>
        </w:numPr>
      </w:pPr>
      <w:bookmarkStart w:id="33" w:name="_Hlk198640177"/>
      <w:r w:rsidRPr="00F52CE9">
        <w:t xml:space="preserve">Pro zjišťování volnosti kolejových úseků budou navrženy počítače náprav, vyhovující TSI CCS, ČSN EN 50238, ČSN CLS/TS 50238–3, </w:t>
      </w:r>
      <w:r w:rsidR="00DD6CED" w:rsidRPr="00DD6CED">
        <w:t>jejichž rozmístění bude optimalizováno k zpracované dopravní technologii</w:t>
      </w:r>
      <w:r w:rsidR="00CC5FE9">
        <w:t>.</w:t>
      </w:r>
      <w:r w:rsidR="00DD6CED" w:rsidRPr="00DD6CED">
        <w:t xml:space="preserve"> </w:t>
      </w:r>
    </w:p>
    <w:bookmarkEnd w:id="33"/>
    <w:p w14:paraId="5B9E29CA" w14:textId="4AF3F8EA" w:rsidR="00484098" w:rsidRPr="00F52CE9" w:rsidRDefault="00484098">
      <w:pPr>
        <w:pStyle w:val="Text2-2"/>
        <w:numPr>
          <w:ilvl w:val="3"/>
          <w:numId w:val="9"/>
        </w:numPr>
      </w:pPr>
      <w:r w:rsidRPr="00F52CE9">
        <w:t>Součástí bude řešení problematiky napájení nových zabezpečovacích zařízení.</w:t>
      </w:r>
    </w:p>
    <w:p w14:paraId="10CB341D" w14:textId="54820978" w:rsidR="005E4CC7" w:rsidRPr="00F52CE9" w:rsidRDefault="00EC75A1">
      <w:pPr>
        <w:pStyle w:val="Text2-2"/>
        <w:numPr>
          <w:ilvl w:val="3"/>
          <w:numId w:val="9"/>
        </w:numPr>
      </w:pPr>
      <w:r w:rsidRPr="00F52CE9">
        <w:t xml:space="preserve">Do doby zřízení RDP Valašské Meziříčí </w:t>
      </w:r>
      <w:r w:rsidR="005E4CC7" w:rsidRPr="00F52CE9">
        <w:t>bude trať dočasně řízena dálkově (zjednodušená DOZ) ze samostatného pracoviště v ŽST Vsetín.</w:t>
      </w:r>
    </w:p>
    <w:p w14:paraId="5E9AEA8A" w14:textId="3ACF9432" w:rsidR="005E4CC7" w:rsidRPr="00F52CE9" w:rsidRDefault="005E4CC7">
      <w:pPr>
        <w:pStyle w:val="Text2-2"/>
        <w:numPr>
          <w:ilvl w:val="3"/>
          <w:numId w:val="9"/>
        </w:numPr>
      </w:pPr>
      <w:r w:rsidRPr="00F52CE9">
        <w:t>K umístění technologických zařízení SZZ</w:t>
      </w:r>
      <w:r w:rsidR="006F1646" w:rsidRPr="00F52CE9">
        <w:t xml:space="preserve"> 3. kategorie</w:t>
      </w:r>
      <w:r w:rsidRPr="00F52CE9">
        <w:t xml:space="preserve"> a TZZ </w:t>
      </w:r>
      <w:r w:rsidRPr="00CE1E25">
        <w:t>3. kategorie</w:t>
      </w:r>
      <w:r w:rsidRPr="00F52CE9">
        <w:t xml:space="preserve"> budou přednostně využity stávající budovy a prostory.</w:t>
      </w:r>
    </w:p>
    <w:p w14:paraId="78249E33" w14:textId="487E524A" w:rsidR="005E4CC7" w:rsidRPr="00F52CE9" w:rsidRDefault="005E4CC7">
      <w:pPr>
        <w:pStyle w:val="Text2-2"/>
        <w:numPr>
          <w:ilvl w:val="3"/>
          <w:numId w:val="9"/>
        </w:numPr>
      </w:pPr>
      <w:r w:rsidRPr="00F52CE9">
        <w:t>Stávající stav zabezpečení přejezdů se upraví dle potřeb nově zřizovaných staničních a traťových zabezpečovacích zařízení a dle požadavků na zvýšení traťové rychlosti</w:t>
      </w:r>
      <w:r w:rsidR="001C1934">
        <w:t> </w:t>
      </w:r>
      <w:r w:rsidRPr="00F52CE9">
        <w:t xml:space="preserve">atd. </w:t>
      </w:r>
    </w:p>
    <w:p w14:paraId="2FD60436" w14:textId="77777777" w:rsidR="005E4CC7" w:rsidRPr="00F52CE9" w:rsidRDefault="005E4CC7">
      <w:pPr>
        <w:pStyle w:val="Text2-2"/>
        <w:numPr>
          <w:ilvl w:val="3"/>
          <w:numId w:val="9"/>
        </w:numPr>
      </w:pPr>
      <w:r w:rsidRPr="00F52CE9">
        <w:t>Pro zabezpečení stavebních kolejových postupů i jednotlivých dílčích staveb vyřešit optimálně technicky, provozně a investičně přechodné i dočasné stavy zabezpečovacích zařízení.</w:t>
      </w:r>
    </w:p>
    <w:p w14:paraId="6C1A6E91" w14:textId="77777777" w:rsidR="002D381D" w:rsidRPr="00F52CE9" w:rsidRDefault="005E4CC7">
      <w:pPr>
        <w:pStyle w:val="Text2-2"/>
        <w:numPr>
          <w:ilvl w:val="3"/>
          <w:numId w:val="9"/>
        </w:numPr>
      </w:pPr>
      <w:r w:rsidRPr="00F52CE9">
        <w:t>Pro zabezpečení stavebních kolejových postupů i napojení na stávající/nové úseky bude nutné vyřešit optimálně technicky, provozně a investičně přechodné a dočasné stavy zabezpečovacích zařízení.</w:t>
      </w:r>
    </w:p>
    <w:p w14:paraId="7AEF479C" w14:textId="22037ACF" w:rsidR="005E4CC7" w:rsidRPr="00F52CE9" w:rsidRDefault="005E4CC7">
      <w:pPr>
        <w:pStyle w:val="Text2-2"/>
        <w:numPr>
          <w:ilvl w:val="3"/>
          <w:numId w:val="9"/>
        </w:numPr>
      </w:pPr>
      <w:r w:rsidRPr="00F52CE9">
        <w:t xml:space="preserve">V rámci </w:t>
      </w:r>
      <w:r w:rsidR="000A0078" w:rsidRPr="00F52CE9">
        <w:t>stavby bude</w:t>
      </w:r>
      <w:r w:rsidR="00EC75A1" w:rsidRPr="00F52CE9">
        <w:t xml:space="preserve"> vybudován systém </w:t>
      </w:r>
      <w:r w:rsidRPr="00F52CE9">
        <w:t>ETCS L</w:t>
      </w:r>
      <w:r w:rsidR="00C62884" w:rsidRPr="00F52CE9">
        <w:t>1 LS</w:t>
      </w:r>
      <w:r w:rsidR="00EC75A1" w:rsidRPr="00F52CE9">
        <w:t>.</w:t>
      </w:r>
      <w:r w:rsidRPr="00F52CE9">
        <w:t xml:space="preserve"> </w:t>
      </w:r>
      <w:r w:rsidR="00E22D4E">
        <w:t xml:space="preserve">V rámci úprav </w:t>
      </w:r>
      <w:r w:rsidR="00E22D4E" w:rsidRPr="003C0B0B">
        <w:t>veškerého zabezpečovacího zařízení bude provedena příprava na nasazení systému ETCS L1 LS v souladu s</w:t>
      </w:r>
      <w:r w:rsidR="00E22D4E">
        <w:t> </w:t>
      </w:r>
      <w:r w:rsidR="00E22D4E" w:rsidRPr="003C0B0B">
        <w:t>dopisem Podmínky a technické požadavky přípravy nebo implementace traťové části ETCS úrovně 1 v módu Limited Supervision“</w:t>
      </w:r>
      <w:r w:rsidR="00E22D4E">
        <w:t xml:space="preserve"> viz příloha </w:t>
      </w:r>
      <w:r w:rsidR="00070AA1">
        <w:fldChar w:fldCharType="begin"/>
      </w:r>
      <w:r w:rsidR="00070AA1">
        <w:instrText xml:space="preserve"> REF _Ref198884589 \r \h </w:instrText>
      </w:r>
      <w:r w:rsidR="00070AA1">
        <w:fldChar w:fldCharType="separate"/>
      </w:r>
      <w:r w:rsidR="009302E0">
        <w:t>7.1.3</w:t>
      </w:r>
      <w:r w:rsidR="00070AA1">
        <w:fldChar w:fldCharType="end"/>
      </w:r>
      <w:r w:rsidR="009302E0">
        <w:t>.</w:t>
      </w:r>
    </w:p>
    <w:p w14:paraId="489B1D43" w14:textId="3F584EE6" w:rsidR="005E4CC7" w:rsidRPr="00663669" w:rsidRDefault="00EC75A1">
      <w:pPr>
        <w:pStyle w:val="Text2-2"/>
        <w:numPr>
          <w:ilvl w:val="3"/>
          <w:numId w:val="9"/>
        </w:numPr>
      </w:pPr>
      <w:r w:rsidRPr="00F52CE9">
        <w:t>Veškerá kabelizace bude navržena v provedení podle ČSN 34 2040 ed.2, tj. s</w:t>
      </w:r>
      <w:r w:rsidR="001C1934">
        <w:t> </w:t>
      </w:r>
      <w:r w:rsidRPr="00F52CE9">
        <w:t xml:space="preserve">ochranným kovovým obalem – typu TCEPKPFLEZE včetně posouzení ostatních </w:t>
      </w:r>
      <w:r w:rsidRPr="00F52CE9">
        <w:lastRenderedPageBreak/>
        <w:t>inženýrských sítí cizích správců z hlediska vlivu uvažované střídavé trakční soustavy 25 kV včetně návrhu příslušných opatření. Posouzení a návrh příslušného</w:t>
      </w:r>
      <w:r w:rsidRPr="00EC75A1">
        <w:t xml:space="preserve"> opatření bude samostatnou částí dokumentace příslušných </w:t>
      </w:r>
      <w:r w:rsidR="001C1934">
        <w:t>objektů</w:t>
      </w:r>
      <w:r w:rsidRPr="00EC75A1">
        <w:t>.</w:t>
      </w:r>
    </w:p>
    <w:p w14:paraId="0FD386A1" w14:textId="77777777" w:rsidR="007D016E" w:rsidRPr="002C55EF" w:rsidRDefault="007D016E" w:rsidP="002C55EF">
      <w:pPr>
        <w:pStyle w:val="Nadpis2-2"/>
      </w:pPr>
      <w:bookmarkStart w:id="34" w:name="_Toc199926262"/>
      <w:r w:rsidRPr="002C55EF">
        <w:t>Sdělovací zařízení</w:t>
      </w:r>
      <w:bookmarkEnd w:id="34"/>
    </w:p>
    <w:p w14:paraId="40E08230" w14:textId="77777777" w:rsidR="007D016E" w:rsidRPr="00370165" w:rsidRDefault="007D016E">
      <w:pPr>
        <w:pStyle w:val="Text2-1"/>
        <w:numPr>
          <w:ilvl w:val="2"/>
          <w:numId w:val="6"/>
        </w:numPr>
        <w:rPr>
          <w:b/>
        </w:rPr>
      </w:pPr>
      <w:r w:rsidRPr="00370165">
        <w:rPr>
          <w:b/>
        </w:rPr>
        <w:t xml:space="preserve">Popis stávajícího stavu </w:t>
      </w:r>
    </w:p>
    <w:p w14:paraId="1CA000ED" w14:textId="20034798" w:rsidR="005E4CC7" w:rsidRPr="00BF128C" w:rsidRDefault="005E4CC7">
      <w:pPr>
        <w:pStyle w:val="Text2-2"/>
        <w:numPr>
          <w:ilvl w:val="3"/>
          <w:numId w:val="9"/>
        </w:numPr>
      </w:pPr>
      <w:r w:rsidRPr="00663669">
        <w:t xml:space="preserve">V dopravně Hovězí a z. </w:t>
      </w:r>
      <w:r w:rsidRPr="00BF128C">
        <w:t>Karol</w:t>
      </w:r>
      <w:r w:rsidR="00CC6879" w:rsidRPr="00BF128C">
        <w:t>i</w:t>
      </w:r>
      <w:r w:rsidRPr="00BF128C">
        <w:t xml:space="preserve">nka je umístěn pouze telefon ve venkovním objektu pro funkci ohlašovacího pracoviště. </w:t>
      </w:r>
    </w:p>
    <w:p w14:paraId="4150437D" w14:textId="7C9A8694" w:rsidR="005E4CC7" w:rsidRPr="00BF128C" w:rsidRDefault="005E4CC7">
      <w:pPr>
        <w:pStyle w:val="Text2-2"/>
        <w:numPr>
          <w:ilvl w:val="3"/>
          <w:numId w:val="9"/>
        </w:numPr>
      </w:pPr>
      <w:r w:rsidRPr="00BF128C">
        <w:t>V dopravně Halenkov je v dopravní kanceláři telefonní zapojovač Inoma NZ 10 a</w:t>
      </w:r>
      <w:r w:rsidR="00BF128C">
        <w:t> </w:t>
      </w:r>
      <w:r w:rsidRPr="00BF128C">
        <w:t>hodiny EH71.</w:t>
      </w:r>
    </w:p>
    <w:p w14:paraId="3F39F684" w14:textId="5E27504E" w:rsidR="005E4CC7" w:rsidRPr="00BF128C" w:rsidRDefault="005E4CC7">
      <w:pPr>
        <w:pStyle w:val="Text2-2"/>
        <w:numPr>
          <w:ilvl w:val="3"/>
          <w:numId w:val="9"/>
        </w:numPr>
      </w:pPr>
      <w:r w:rsidRPr="00BF128C">
        <w:t xml:space="preserve">V dopravně Halenkov je v dopravní kanceláři je nástěnný datový rozváděč 19“, 600x500mm, v němž je instalován datový switch Cisco WS-C2960-8TC-L (pozice 3) a UPS APC Back-UPS 650VA (pozice </w:t>
      </w:r>
      <w:r w:rsidR="005C74AC" w:rsidRPr="00BF128C">
        <w:t>10–12</w:t>
      </w:r>
      <w:r w:rsidRPr="00BF128C">
        <w:t>).</w:t>
      </w:r>
    </w:p>
    <w:p w14:paraId="2DB2F335" w14:textId="77777777" w:rsidR="005E4CC7" w:rsidRPr="00BF128C" w:rsidRDefault="005E4CC7">
      <w:pPr>
        <w:pStyle w:val="Text2-2"/>
        <w:numPr>
          <w:ilvl w:val="3"/>
          <w:numId w:val="9"/>
        </w:numPr>
      </w:pPr>
      <w:r w:rsidRPr="00BF128C">
        <w:t>V místě kabelových závěrů v DK je umístěn modem PT 3088/I Halenkov – Hovězí.</w:t>
      </w:r>
    </w:p>
    <w:p w14:paraId="4528F625" w14:textId="77777777" w:rsidR="005E4CC7" w:rsidRPr="00BF128C" w:rsidRDefault="005E4CC7">
      <w:pPr>
        <w:pStyle w:val="Text2-2"/>
        <w:numPr>
          <w:ilvl w:val="3"/>
          <w:numId w:val="9"/>
        </w:numPr>
      </w:pPr>
      <w:r w:rsidRPr="00BF128C">
        <w:t>U všech zabezpečených přejezdů jsou VTO</w:t>
      </w:r>
    </w:p>
    <w:p w14:paraId="4F77C4A1" w14:textId="248927E6" w:rsidR="005E4CC7" w:rsidRPr="00BF128C" w:rsidRDefault="005E4CC7">
      <w:pPr>
        <w:pStyle w:val="Text2-2"/>
        <w:numPr>
          <w:ilvl w:val="3"/>
          <w:numId w:val="9"/>
        </w:numPr>
      </w:pPr>
      <w:r w:rsidRPr="00BF128C">
        <w:t xml:space="preserve">Jako rádiový systém bude využit dočasně stávající SRV, v cílovém stavu bude zřízen systém GSM-R v rámci stavby "GSM-R + ETCS Hranice na </w:t>
      </w:r>
      <w:r w:rsidR="005C74AC" w:rsidRPr="00BF128C">
        <w:t>Moravě – Horní</w:t>
      </w:r>
      <w:r w:rsidRPr="00BF128C">
        <w:t xml:space="preserve"> </w:t>
      </w:r>
      <w:r w:rsidR="005C74AC" w:rsidRPr="00BF128C">
        <w:t>Lideč – Střelná</w:t>
      </w:r>
      <w:r w:rsidRPr="00BF128C">
        <w:t xml:space="preserve"> ".</w:t>
      </w:r>
    </w:p>
    <w:p w14:paraId="40BF3080" w14:textId="77777777" w:rsidR="005E4CC7" w:rsidRPr="00BF128C" w:rsidRDefault="005E4CC7">
      <w:pPr>
        <w:pStyle w:val="Text2-2"/>
        <w:numPr>
          <w:ilvl w:val="3"/>
          <w:numId w:val="9"/>
        </w:numPr>
      </w:pPr>
      <w:r w:rsidRPr="00BF128C">
        <w:t>Stávající kabelizace neodpovídá požadavku na dálkové ovládání sdělovacího zařízení v celé trati. Stávající TK z Ústí km 3,047 po z. Karolinka 22,915 je různě obsazený kabel TCEKFLEY 10XN, v předcházejících stavbách přejezdů jsou položeny dvě HDPE trubky v úsecích km 3,052 – 4,591; km 8,270 – 24,019 a km 25,463 – km 26,830 dále do DK Velké Karlovice je pouze závěsný kabel 3XN.</w:t>
      </w:r>
    </w:p>
    <w:p w14:paraId="01B47A71" w14:textId="77777777" w:rsidR="005E4CC7" w:rsidRPr="00BF128C" w:rsidRDefault="005E4CC7">
      <w:pPr>
        <w:pStyle w:val="Text2-2"/>
        <w:numPr>
          <w:ilvl w:val="3"/>
          <w:numId w:val="9"/>
        </w:numPr>
      </w:pPr>
      <w:r w:rsidRPr="00BF128C">
        <w:t>Stávající rádiové zařízení je síť radiodispečerská vlaková (SRV 150,075 MHz), k plnění ohlašovací povinnosti, ke svolení, zahájení a ukončení posunu, sepsání písemného rozkazu, dovolení vjezdu druhého vlaku do dopravny a dalších dopravních úkonů. Sestávající se z ZR, typ RB248 vč 2 ks bloků logiky a napájení, výrobce DCom. Umístěna v DK.</w:t>
      </w:r>
    </w:p>
    <w:p w14:paraId="03C9EFA9" w14:textId="7A8354A3" w:rsidR="005E4CC7" w:rsidRPr="00BF128C" w:rsidRDefault="005E4CC7">
      <w:pPr>
        <w:pStyle w:val="Text2-2"/>
        <w:numPr>
          <w:ilvl w:val="3"/>
          <w:numId w:val="9"/>
        </w:numPr>
      </w:pPr>
      <w:r w:rsidRPr="00BF128C">
        <w:t>V</w:t>
      </w:r>
      <w:r w:rsidR="007E4241" w:rsidRPr="00BF128C">
        <w:t> dopravní kanceláři</w:t>
      </w:r>
      <w:r w:rsidRPr="00BF128C">
        <w:t xml:space="preserve"> je umístěna ZR MRS Motorola Inc, Typ GM360-V včetně napájení. </w:t>
      </w:r>
    </w:p>
    <w:p w14:paraId="74FBD91F" w14:textId="7AD9333B" w:rsidR="005E4CC7" w:rsidRPr="00BF128C" w:rsidRDefault="005E4CC7">
      <w:pPr>
        <w:pStyle w:val="Text2-2"/>
        <w:numPr>
          <w:ilvl w:val="3"/>
          <w:numId w:val="9"/>
        </w:numPr>
      </w:pPr>
      <w:r w:rsidRPr="00BF128C">
        <w:t>V</w:t>
      </w:r>
      <w:r w:rsidR="007E4241" w:rsidRPr="00BF128C">
        <w:t> dopravní kanceláři</w:t>
      </w:r>
      <w:r w:rsidRPr="00BF128C">
        <w:t xml:space="preserve"> je instalováno záznamové zařízení Redat3, včetně UPS a</w:t>
      </w:r>
      <w:r w:rsidR="00BF128C">
        <w:t> </w:t>
      </w:r>
      <w:r w:rsidRPr="00BF128C">
        <w:t>monitoru</w:t>
      </w:r>
    </w:p>
    <w:p w14:paraId="4E1DA0DE" w14:textId="02D1476E" w:rsidR="005E4CC7" w:rsidRPr="00663669" w:rsidRDefault="005E4CC7">
      <w:pPr>
        <w:pStyle w:val="Text2-2"/>
        <w:numPr>
          <w:ilvl w:val="3"/>
          <w:numId w:val="9"/>
        </w:numPr>
      </w:pPr>
      <w:r w:rsidRPr="00BF128C">
        <w:t>Na zastávce Nový Hrozenkov zastávka je zřízena</w:t>
      </w:r>
      <w:r>
        <w:t xml:space="preserve"> Smart zastávka.</w:t>
      </w:r>
    </w:p>
    <w:p w14:paraId="1B2A307B" w14:textId="490E872C" w:rsidR="007D016E" w:rsidRPr="00370165" w:rsidRDefault="007D016E">
      <w:pPr>
        <w:pStyle w:val="Text2-1"/>
        <w:numPr>
          <w:ilvl w:val="2"/>
          <w:numId w:val="6"/>
        </w:numPr>
        <w:rPr>
          <w:b/>
        </w:rPr>
      </w:pPr>
      <w:r w:rsidRPr="00370165">
        <w:rPr>
          <w:b/>
        </w:rPr>
        <w:t xml:space="preserve">Požadavky na nový stav </w:t>
      </w:r>
    </w:p>
    <w:p w14:paraId="7E69DD8C" w14:textId="1753DE30" w:rsidR="005E4CC7" w:rsidRPr="00BF128C" w:rsidRDefault="00484098">
      <w:pPr>
        <w:pStyle w:val="Text2-2"/>
        <w:numPr>
          <w:ilvl w:val="3"/>
          <w:numId w:val="8"/>
        </w:numPr>
      </w:pPr>
      <w:r w:rsidRPr="00415A06">
        <w:t xml:space="preserve">Bude </w:t>
      </w:r>
      <w:r w:rsidRPr="00BF128C">
        <w:t>navržena místní optická a metalická kabelizace k jednotlivým prvkům umístěným v kolejišti, rozvaděčům EOV a osvětlení, traťový kabel 10XN0,8 a tři HDPE trubky pro zafouknutí dálkového optického kabelu (DOK) a traťového optického kabelu (TOK), které budou doplněny v úsecích, kde nebyly při předchozích stavbách položeny.</w:t>
      </w:r>
    </w:p>
    <w:p w14:paraId="0C4CCCFC" w14:textId="700A74DF" w:rsidR="00484098" w:rsidRPr="00BF128C" w:rsidRDefault="00484098">
      <w:pPr>
        <w:pStyle w:val="Text2-2"/>
        <w:numPr>
          <w:ilvl w:val="3"/>
          <w:numId w:val="9"/>
        </w:numPr>
      </w:pPr>
      <w:r w:rsidRPr="00BF128C">
        <w:t>Veškerá kabelizace bude navržena v provedení podle ČSN 34 2040 ed.2, tj. s</w:t>
      </w:r>
      <w:r w:rsidR="00BF128C">
        <w:t> </w:t>
      </w:r>
      <w:r w:rsidRPr="00BF128C">
        <w:t xml:space="preserve">ochranným kovovým obalem – typu TCEPKPFLEZE včetně posouzení ostatních inženýrských sítí cizích správců z hlediska vlivu uvažované střídavé trakční soustavy 25 kV včetně návrhu příslušných opatření. Posouzení a návrh příslušného opatření bude samostatnou částí dokumentace příslušných </w:t>
      </w:r>
      <w:r w:rsidR="00BF128C">
        <w:t>objektů</w:t>
      </w:r>
      <w:r w:rsidRPr="00BF128C">
        <w:t>.</w:t>
      </w:r>
    </w:p>
    <w:p w14:paraId="3E65500D" w14:textId="25DB66FA" w:rsidR="005E4CC7" w:rsidRPr="00BF128C" w:rsidRDefault="005E4CC7">
      <w:pPr>
        <w:pStyle w:val="Text2-2"/>
        <w:numPr>
          <w:ilvl w:val="3"/>
          <w:numId w:val="9"/>
        </w:numPr>
      </w:pPr>
      <w:r w:rsidRPr="00BF128C">
        <w:t xml:space="preserve">Veškerý telekomunikační provoz bude </w:t>
      </w:r>
      <w:r w:rsidR="00484098" w:rsidRPr="00BF128C">
        <w:t>pře</w:t>
      </w:r>
      <w:r w:rsidRPr="00BF128C">
        <w:t xml:space="preserve">veden </w:t>
      </w:r>
      <w:r w:rsidR="00484098" w:rsidRPr="00BF128C">
        <w:t>do</w:t>
      </w:r>
      <w:r w:rsidRPr="00BF128C">
        <w:t xml:space="preserve"> optických kabel</w:t>
      </w:r>
      <w:r w:rsidR="00484098" w:rsidRPr="00BF128C">
        <w:t>ů</w:t>
      </w:r>
      <w:r w:rsidRPr="00BF128C">
        <w:t>.</w:t>
      </w:r>
    </w:p>
    <w:p w14:paraId="4FBCD6DE" w14:textId="5DA9B51F" w:rsidR="005E4CC7" w:rsidRPr="00BF128C" w:rsidRDefault="005E4CC7">
      <w:pPr>
        <w:pStyle w:val="Text2-2"/>
        <w:numPr>
          <w:ilvl w:val="3"/>
          <w:numId w:val="9"/>
        </w:numPr>
      </w:pPr>
      <w:r w:rsidRPr="00BF128C">
        <w:t>Navržen bude systém dálkové diagnostiky technologických systémů v souladu s</w:t>
      </w:r>
      <w:r w:rsidR="00BF128C">
        <w:t xml:space="preserve"> předpisem SŽDC </w:t>
      </w:r>
      <w:r w:rsidRPr="00BF128C">
        <w:t>TS</w:t>
      </w:r>
      <w:r w:rsidR="00BF128C">
        <w:t> </w:t>
      </w:r>
      <w:r w:rsidRPr="00BF128C">
        <w:t>2/2008-ZSE. Diagnostické informace všech sdělovací zařízení a ostatních technologií (např. EOV, osvětlení a další) budou zapojeny do DDTS.</w:t>
      </w:r>
    </w:p>
    <w:p w14:paraId="1A8BDBD1" w14:textId="24DCD6F9" w:rsidR="005E4CC7" w:rsidRPr="00BF128C" w:rsidRDefault="005E4CC7">
      <w:pPr>
        <w:pStyle w:val="Text2-2"/>
        <w:numPr>
          <w:ilvl w:val="3"/>
          <w:numId w:val="9"/>
        </w:numPr>
      </w:pPr>
      <w:r w:rsidRPr="00BF128C">
        <w:t xml:space="preserve">V dopravnách Hovězí, Halenkov a Velké Karlovice a v zastávkách bude navrženo nové rozhlasové zařízení v IP provedení s automatickým hlášením dle jízdy vlaku a bude </w:t>
      </w:r>
      <w:r w:rsidRPr="00BF128C">
        <w:lastRenderedPageBreak/>
        <w:t xml:space="preserve">navržen vizuální informační systém </w:t>
      </w:r>
      <w:r w:rsidR="00BF128C">
        <w:t>po</w:t>
      </w:r>
      <w:r w:rsidRPr="00BF128C">
        <w:t xml:space="preserve">dle </w:t>
      </w:r>
      <w:r w:rsidR="00BF128C">
        <w:t xml:space="preserve">směrnice SŽ </w:t>
      </w:r>
      <w:r w:rsidRPr="00BF128C">
        <w:t>SM118. Ozvučeny budou prostory nástupiště a vnitřní prostory VB pro cestující, součástí informačního zařízení budou hodiny a hlášení pro neslyšící. Navržené audiovizuální informační zařízení musí umožnit kontrolu provedeného hlášení a poskytovat informace o poruchách do</w:t>
      </w:r>
      <w:r w:rsidR="00BF128C">
        <w:t> </w:t>
      </w:r>
      <w:r w:rsidRPr="00BF128C">
        <w:t>systému DDTS.</w:t>
      </w:r>
    </w:p>
    <w:p w14:paraId="027C9A40" w14:textId="77777777" w:rsidR="005E4CC7" w:rsidRPr="00BF128C" w:rsidRDefault="005E4CC7">
      <w:pPr>
        <w:pStyle w:val="Text2-2"/>
        <w:numPr>
          <w:ilvl w:val="3"/>
          <w:numId w:val="9"/>
        </w:numPr>
      </w:pPr>
      <w:r w:rsidRPr="00BF128C">
        <w:t>Všechny technologické objekty, případně výpravní budovy, budou chráněny poplachovým zabezpečovacím a tísňovým systémem (PZTS) s čtečkou služebních průkazů a ochranou proti vloupání s podporou mechanických zábran. Navržený systém PZTS musí poskytovat informace o poruchách do systému DDTS.</w:t>
      </w:r>
    </w:p>
    <w:p w14:paraId="01363B02" w14:textId="77777777" w:rsidR="005E4CC7" w:rsidRPr="00BF128C" w:rsidRDefault="005E4CC7">
      <w:pPr>
        <w:pStyle w:val="Text2-2"/>
        <w:numPr>
          <w:ilvl w:val="3"/>
          <w:numId w:val="9"/>
        </w:numPr>
      </w:pPr>
      <w:r w:rsidRPr="00BF128C">
        <w:t>Prostory s technologickým zařízením staničního zabezpečovacího zařízení budou chráněny zařízením LDP, popřípadě opticko-kouřovými čidly zapojenými do PZTS. Systém musí poskytovat informace o poruchách do systému DDTS.</w:t>
      </w:r>
    </w:p>
    <w:p w14:paraId="18826039" w14:textId="08E6DC88" w:rsidR="005E4CC7" w:rsidRPr="00BF128C" w:rsidRDefault="005E4CC7">
      <w:pPr>
        <w:pStyle w:val="Text2-2"/>
        <w:numPr>
          <w:ilvl w:val="3"/>
          <w:numId w:val="9"/>
        </w:numPr>
      </w:pPr>
      <w:r w:rsidRPr="00BF128C">
        <w:t>Pro sledování hran nástupišť v dopravnách Hovězí, Halenkov a Velké Karlovice a</w:t>
      </w:r>
      <w:r w:rsidR="00BF128C">
        <w:t> </w:t>
      </w:r>
      <w:r w:rsidRPr="00BF128C">
        <w:t>v</w:t>
      </w:r>
      <w:r w:rsidR="00BF128C">
        <w:t> </w:t>
      </w:r>
      <w:r w:rsidRPr="00BF128C">
        <w:t>zastávkách bude navržen kamerový systém v</w:t>
      </w:r>
      <w:r w:rsidR="00BF128C">
        <w:t> </w:t>
      </w:r>
      <w:r w:rsidRPr="00BF128C">
        <w:t>souladu s</w:t>
      </w:r>
      <w:r w:rsidR="00BF128C">
        <w:t xml:space="preserve"> dokumentem </w:t>
      </w:r>
      <w:r w:rsidRPr="00BF128C">
        <w:t>„Základní požadavky na kamerové systémy v železničních stanicích, 1.aktualizace“</w:t>
      </w:r>
      <w:r w:rsidR="00A15D59">
        <w:t>, viz příloha</w:t>
      </w:r>
      <w:r w:rsidR="00D82002">
        <w:t xml:space="preserve"> </w:t>
      </w:r>
      <w:r w:rsidR="00D82002">
        <w:fldChar w:fldCharType="begin"/>
      </w:r>
      <w:r w:rsidR="00D82002">
        <w:instrText xml:space="preserve"> REF _Ref198903368 \r \h </w:instrText>
      </w:r>
      <w:r w:rsidR="00D82002">
        <w:fldChar w:fldCharType="separate"/>
      </w:r>
      <w:r w:rsidR="009302E0">
        <w:t>7.1.9</w:t>
      </w:r>
      <w:r w:rsidR="00D82002">
        <w:fldChar w:fldCharType="end"/>
      </w:r>
      <w:r w:rsidRPr="00BF128C">
        <w:t>.</w:t>
      </w:r>
    </w:p>
    <w:p w14:paraId="5CB2206C" w14:textId="77777777" w:rsidR="005E4CC7" w:rsidRPr="00BF128C" w:rsidRDefault="005E4CC7">
      <w:pPr>
        <w:pStyle w:val="Text2-2"/>
        <w:numPr>
          <w:ilvl w:val="3"/>
          <w:numId w:val="9"/>
        </w:numPr>
      </w:pPr>
      <w:r w:rsidRPr="00BF128C">
        <w:t xml:space="preserve">Umístění technologie sdělovacího zařízení bude navrženo v samostatných klimatizovaných místnostech v 19“ technologických skříních. </w:t>
      </w:r>
    </w:p>
    <w:p w14:paraId="3892C561" w14:textId="65E27053" w:rsidR="005E4CC7" w:rsidRPr="00BF128C" w:rsidRDefault="005E4CC7">
      <w:pPr>
        <w:pStyle w:val="Text2-2"/>
        <w:numPr>
          <w:ilvl w:val="3"/>
          <w:numId w:val="9"/>
        </w:numPr>
      </w:pPr>
      <w:r w:rsidRPr="00BF128C">
        <w:t xml:space="preserve">Sdělovací zařízení bude </w:t>
      </w:r>
      <w:r w:rsidR="009355DF" w:rsidRPr="00BF128C">
        <w:t xml:space="preserve">zapojeno do </w:t>
      </w:r>
      <w:r w:rsidRPr="00BF128C">
        <w:t>dálkové</w:t>
      </w:r>
      <w:r w:rsidR="009355DF" w:rsidRPr="00BF128C">
        <w:t>ho</w:t>
      </w:r>
      <w:r w:rsidRPr="00BF128C">
        <w:t xml:space="preserve"> ovládání.</w:t>
      </w:r>
      <w:r w:rsidR="009355DF" w:rsidRPr="00BF128C">
        <w:t xml:space="preserve"> Součástí dokumentace bude návrh doplnění příslušného pracoviště PPV odpovídajícím sdělovacím zařízením.</w:t>
      </w:r>
    </w:p>
    <w:p w14:paraId="0737A74E" w14:textId="444C7F01" w:rsidR="009355DF" w:rsidRPr="00BF128C" w:rsidRDefault="009355DF">
      <w:pPr>
        <w:pStyle w:val="Text2-2"/>
        <w:numPr>
          <w:ilvl w:val="3"/>
          <w:numId w:val="9"/>
        </w:numPr>
      </w:pPr>
      <w:r w:rsidRPr="00BF128C">
        <w:t>Navržen bude přenosový systém IP/MPLS technologické datové sítě s přenosem po</w:t>
      </w:r>
      <w:r w:rsidR="004A41CC">
        <w:t> </w:t>
      </w:r>
      <w:r w:rsidRPr="00BF128C">
        <w:t>optickém kabelu vybudovaném v rámci stavby „GSM-R + ETCS Hranice na Moravě – Horní Lideč – Střelná“.</w:t>
      </w:r>
    </w:p>
    <w:p w14:paraId="71AAE6BD" w14:textId="7614A560" w:rsidR="005E4CC7" w:rsidRPr="00663669" w:rsidRDefault="005E4CC7">
      <w:pPr>
        <w:pStyle w:val="Text2-2"/>
        <w:numPr>
          <w:ilvl w:val="3"/>
          <w:numId w:val="9"/>
        </w:numPr>
      </w:pPr>
      <w:r w:rsidRPr="00BF128C">
        <w:t>Navržené zařízení</w:t>
      </w:r>
      <w:r w:rsidRPr="00663669">
        <w:t xml:space="preserve"> </w:t>
      </w:r>
      <w:r w:rsidR="00C519A8">
        <w:t>musí</w:t>
      </w:r>
      <w:r w:rsidRPr="00663669">
        <w:t xml:space="preserve"> být v </w:t>
      </w:r>
      <w:r w:rsidR="00C519A8">
        <w:t>souladu</w:t>
      </w:r>
      <w:r w:rsidRPr="00663669">
        <w:t xml:space="preserve"> se zákonem č.181/2014 Sb., Zákon o</w:t>
      </w:r>
      <w:r w:rsidR="004A41CC">
        <w:t> </w:t>
      </w:r>
      <w:r w:rsidRPr="00663669">
        <w:t>kybernetické bezpečnosti</w:t>
      </w:r>
      <w:r w:rsidR="004A41CC">
        <w:t xml:space="preserve">, včetně </w:t>
      </w:r>
      <w:r w:rsidR="00C519A8">
        <w:t>všech prováděcích</w:t>
      </w:r>
      <w:r w:rsidRPr="00663669">
        <w:t xml:space="preserve"> předpisů.</w:t>
      </w:r>
    </w:p>
    <w:p w14:paraId="622B5075" w14:textId="77777777" w:rsidR="007D016E" w:rsidRPr="002C55EF" w:rsidRDefault="007D016E" w:rsidP="002C55EF">
      <w:pPr>
        <w:pStyle w:val="Nadpis2-2"/>
      </w:pPr>
      <w:bookmarkStart w:id="35" w:name="_Toc199926263"/>
      <w:r w:rsidRPr="002C55EF">
        <w:t>Silnoproudá technologie včetně DŘT, trakční a energetická zařízení</w:t>
      </w:r>
      <w:bookmarkEnd w:id="35"/>
    </w:p>
    <w:p w14:paraId="32BA7365" w14:textId="77777777" w:rsidR="007D016E" w:rsidRPr="00370165" w:rsidRDefault="007D016E">
      <w:pPr>
        <w:pStyle w:val="Text2-1"/>
        <w:numPr>
          <w:ilvl w:val="2"/>
          <w:numId w:val="6"/>
        </w:numPr>
        <w:rPr>
          <w:b/>
        </w:rPr>
      </w:pPr>
      <w:r w:rsidRPr="00370165">
        <w:rPr>
          <w:b/>
        </w:rPr>
        <w:t xml:space="preserve">Popis stávajícího stavu </w:t>
      </w:r>
    </w:p>
    <w:p w14:paraId="682D829F" w14:textId="0DE67A42" w:rsidR="005E4CC7" w:rsidRPr="00CE1E25" w:rsidRDefault="005E4CC7" w:rsidP="00CE1E25">
      <w:pPr>
        <w:pStyle w:val="Text2-2"/>
      </w:pPr>
      <w:r w:rsidRPr="00663669">
        <w:t>Na uvažované trati pro přechod z D3 na D1 jsou dopravny, PZS, zastávky a</w:t>
      </w:r>
      <w:r w:rsidR="00CE1E25">
        <w:t> </w:t>
      </w:r>
      <w:r w:rsidRPr="00663669">
        <w:t xml:space="preserve">nákladiště, napájeny el. </w:t>
      </w:r>
      <w:r w:rsidRPr="00CE1E25">
        <w:t>energií z distribuční sítě ČEZ Distribuce, a.s. Na</w:t>
      </w:r>
      <w:r w:rsidR="00CE1E25" w:rsidRPr="00CE1E25">
        <w:t> </w:t>
      </w:r>
      <w:r w:rsidRPr="00CE1E25">
        <w:t>této trati nemá OŘ Ostrava, SEE Olomouc provozovány trafostanice 22/0,4kV.</w:t>
      </w:r>
      <w:r w:rsidR="001D34B8" w:rsidRPr="00CE1E25">
        <w:t xml:space="preserve"> </w:t>
      </w:r>
    </w:p>
    <w:p w14:paraId="1E247FD7" w14:textId="77777777" w:rsidR="00F2110F" w:rsidRPr="00CE1E25" w:rsidRDefault="005E4CC7" w:rsidP="00CE1E25">
      <w:pPr>
        <w:pStyle w:val="Text2-2"/>
      </w:pPr>
      <w:r w:rsidRPr="00CE1E25">
        <w:t>V rámci dopraven Halenkov, Hovězí a Velké Karlovice se jedná o původní body připojení, které jsou většinou vázány na stávající výpravní budovy nebo objekty dráhy. Ve stanici Nový Hrozenkov a nz. Karolinka jsou provedeny přípojky NN již nově.</w:t>
      </w:r>
      <w:r w:rsidR="001D34B8" w:rsidRPr="00CE1E25">
        <w:t xml:space="preserve"> </w:t>
      </w:r>
    </w:p>
    <w:p w14:paraId="2B7DE34B" w14:textId="3B142A0C" w:rsidR="005E4CC7" w:rsidRPr="00663669" w:rsidRDefault="005E4CC7" w:rsidP="00CE1E25">
      <w:pPr>
        <w:pStyle w:val="Text2-2"/>
      </w:pPr>
      <w:r w:rsidRPr="00CE1E25">
        <w:t>Z původních přípojek NN je napájeno stávající zab. zařízení, elektroinstalace výpravních budov, ostatní odběry připojené z LDSž přes podružné elektroměry O</w:t>
      </w:r>
      <w:r w:rsidR="009F3D2C" w:rsidRPr="00CE1E25">
        <w:t>dbor energetiky a služeb</w:t>
      </w:r>
      <w:r w:rsidRPr="00CE1E25">
        <w:t xml:space="preserve"> OŘ O</w:t>
      </w:r>
      <w:r w:rsidR="009F3D2C" w:rsidRPr="00CE1E25">
        <w:t>strava</w:t>
      </w:r>
      <w:r w:rsidRPr="00CE1E25">
        <w:t xml:space="preserve"> a také venkovní kabelové rozvody NN dopraven vč. zásuvkových pilířů (týká se zejména Hovězí, Halenkova a V. Karlovic). Stav napájecích přípojek</w:t>
      </w:r>
      <w:r w:rsidRPr="00663669">
        <w:t xml:space="preserve"> NN je vesměs původní, neodpovídající aktuálním připojovacím podmínkám sítě ČEZ. Na této trati nejsou instalovány stabilní záložní zdroje pro zálohu napájení zabezpečovacího zařízení. Trať není vybavena s ohledem na stávající typ zabezpečení výhybek elektrickým ohřevem.</w:t>
      </w:r>
      <w:r w:rsidR="001D34B8">
        <w:t xml:space="preserve"> Elektrický ohřev výhybek je instalován pouze na Odb. Bečva.</w:t>
      </w:r>
    </w:p>
    <w:p w14:paraId="000E5E68" w14:textId="086E9A3F" w:rsidR="002C55EF" w:rsidRDefault="005E4CC7" w:rsidP="00CE1E25">
      <w:pPr>
        <w:pStyle w:val="Text2-2"/>
      </w:pPr>
      <w:r w:rsidRPr="00CE1E25">
        <w:rPr>
          <w:b/>
          <w:bCs/>
        </w:rPr>
        <w:t>Dopravna Hovězí</w:t>
      </w:r>
      <w:r w:rsidRPr="00663669">
        <w:t xml:space="preserve"> – Přípojka NN el. energie je napojena ze sítě ČEZ Distribuce z</w:t>
      </w:r>
      <w:r w:rsidR="00CE1E25">
        <w:t> </w:t>
      </w:r>
      <w:r w:rsidRPr="00663669">
        <w:t xml:space="preserve">kabelové skříně na objektu VB. V prostoru dopravny byl realizován nový </w:t>
      </w:r>
      <w:r w:rsidR="009F3D2C" w:rsidRPr="00CE1E25">
        <w:t>reléový</w:t>
      </w:r>
      <w:r w:rsidR="009F3D2C">
        <w:t xml:space="preserve"> domek</w:t>
      </w:r>
      <w:r w:rsidRPr="00663669">
        <w:t xml:space="preserve"> pro napájení PZS km 7,621 a 7,633 se samostatnou přípojkou NN s</w:t>
      </w:r>
      <w:r w:rsidR="00CE1E25">
        <w:t> </w:t>
      </w:r>
      <w:r w:rsidRPr="00663669">
        <w:t>fakturačním jističem 3x16A (realizováno 2012). V objektu dopravny je také bytový prostor se samostatnou přípojkou s jističem 3x24,7</w:t>
      </w:r>
      <w:r w:rsidR="00CE1E25">
        <w:t> </w:t>
      </w:r>
      <w:r w:rsidRPr="00663669">
        <w:t>A s fakturací ČEZ. Hlavní jistič SŽ – 3x32</w:t>
      </w:r>
      <w:r w:rsidR="00CE1E25">
        <w:t> </w:t>
      </w:r>
      <w:r w:rsidRPr="00663669">
        <w:t>A, fakturace ČEZ, Podružné napájení s fakturací pro pokladnu (v</w:t>
      </w:r>
      <w:r w:rsidR="00CE1E25">
        <w:t> </w:t>
      </w:r>
      <w:r w:rsidRPr="00663669">
        <w:t>současné době neobsazeno).</w:t>
      </w:r>
      <w:r w:rsidR="00CE1E25">
        <w:t xml:space="preserve"> </w:t>
      </w:r>
    </w:p>
    <w:p w14:paraId="4806A875" w14:textId="257E79AB" w:rsidR="00CE1E25" w:rsidRDefault="005E4CC7" w:rsidP="00CE1E25">
      <w:pPr>
        <w:pStyle w:val="Text2-2"/>
      </w:pPr>
      <w:r w:rsidRPr="005E4CC7">
        <w:t>Zařízení evidováno OŘ</w:t>
      </w:r>
      <w:r w:rsidR="009F3D2C">
        <w:t xml:space="preserve"> Ostrava, SEE</w:t>
      </w:r>
      <w:r w:rsidRPr="005E4CC7">
        <w:t xml:space="preserve"> Olomouc v dopravně Hovězí</w:t>
      </w:r>
      <w:r w:rsidR="002C55EF">
        <w:t>:</w:t>
      </w:r>
    </w:p>
    <w:p w14:paraId="59F52850" w14:textId="6A5E8AFB" w:rsidR="005E4CC7" w:rsidRPr="00CE1E25" w:rsidRDefault="005E4CC7" w:rsidP="00CE1E25">
      <w:pPr>
        <w:pStyle w:val="Odrka1-4"/>
      </w:pPr>
      <w:r w:rsidRPr="00CE1E25">
        <w:lastRenderedPageBreak/>
        <w:t>Venkovní osvětlení nákladiště (10x</w:t>
      </w:r>
      <w:r w:rsidR="00CE0226" w:rsidRPr="00CE1E25">
        <w:t xml:space="preserve"> železniční stožár</w:t>
      </w:r>
      <w:r w:rsidRPr="00CE1E25">
        <w:t xml:space="preserve"> JŽ</w:t>
      </w:r>
      <w:r w:rsidR="00CE0226" w:rsidRPr="00CE1E25">
        <w:t xml:space="preserve"> (dále jen „JŽ“)</w:t>
      </w:r>
      <w:r w:rsidRPr="00CE1E25">
        <w:t xml:space="preserve"> odpojeno a nevyužíváno), venkovní osvětlení nástupiště provedeno stožáry 2x JŽ. Některé stožáry jsou provedeny jako dvojvýložníkové,</w:t>
      </w:r>
    </w:p>
    <w:p w14:paraId="2D1866FF" w14:textId="77777777" w:rsidR="005E4CC7" w:rsidRPr="005E4CC7" w:rsidRDefault="005E4CC7" w:rsidP="00CE1E25">
      <w:pPr>
        <w:pStyle w:val="Odrka1-4"/>
      </w:pPr>
      <w:r w:rsidRPr="005E4CC7">
        <w:t>Zásuvkový pilíř ZS1,</w:t>
      </w:r>
    </w:p>
    <w:p w14:paraId="1C3407A0" w14:textId="77777777" w:rsidR="005E4CC7" w:rsidRPr="005E4CC7" w:rsidRDefault="005E4CC7" w:rsidP="00CE1E25">
      <w:pPr>
        <w:pStyle w:val="Odrka1-4"/>
      </w:pPr>
      <w:r w:rsidRPr="005E4CC7">
        <w:t>Rozváděče napájení objektu dopravny a elektroinstalace,</w:t>
      </w:r>
    </w:p>
    <w:p w14:paraId="13154771" w14:textId="77777777" w:rsidR="005E4CC7" w:rsidRPr="005E4CC7" w:rsidRDefault="005E4CC7" w:rsidP="00CE1E25">
      <w:pPr>
        <w:pStyle w:val="Odrka1-4"/>
      </w:pPr>
      <w:r w:rsidRPr="005E4CC7">
        <w:t xml:space="preserve">Napájení přímotopného vytápění služebních prostor objektu dopravny </w:t>
      </w:r>
    </w:p>
    <w:p w14:paraId="32626403" w14:textId="77777777" w:rsidR="005E4CC7" w:rsidRPr="005E4CC7" w:rsidRDefault="005E4CC7" w:rsidP="00CE1E25">
      <w:pPr>
        <w:pStyle w:val="Odrka1-4"/>
      </w:pPr>
      <w:r w:rsidRPr="005E4CC7">
        <w:t>Není zde napájení zab. zařízení, výhybky mechanické</w:t>
      </w:r>
    </w:p>
    <w:p w14:paraId="03A39625" w14:textId="77777777" w:rsidR="005E4CC7" w:rsidRPr="005E4CC7" w:rsidRDefault="005E4CC7" w:rsidP="00CE1E25">
      <w:pPr>
        <w:pStyle w:val="Odrka1-4"/>
      </w:pPr>
      <w:r w:rsidRPr="005E4CC7">
        <w:t>V současné době není instalováno EOV</w:t>
      </w:r>
    </w:p>
    <w:p w14:paraId="7F8CAAB1" w14:textId="77777777" w:rsidR="005E4CC7" w:rsidRPr="002C55EF" w:rsidRDefault="005E4CC7" w:rsidP="002C55EF">
      <w:pPr>
        <w:pStyle w:val="Text2-2"/>
      </w:pPr>
      <w:r w:rsidRPr="00663669">
        <w:t xml:space="preserve">V současné době </w:t>
      </w:r>
      <w:r w:rsidRPr="002C55EF">
        <w:t xml:space="preserve">není řešen dálkový dohled (DDTS) na stanoviště dopravního zaměstnance ani na pracoviště údržby ED Vsetín. </w:t>
      </w:r>
    </w:p>
    <w:p w14:paraId="1786B1F5" w14:textId="29042010" w:rsidR="005E4CC7" w:rsidRPr="00663669" w:rsidRDefault="005E4CC7" w:rsidP="002C55EF">
      <w:pPr>
        <w:pStyle w:val="Text2-2"/>
      </w:pPr>
      <w:r w:rsidRPr="002C55EF">
        <w:rPr>
          <w:b/>
          <w:bCs/>
        </w:rPr>
        <w:t>Dopravna Halenkov</w:t>
      </w:r>
      <w:r w:rsidRPr="002C55EF">
        <w:t xml:space="preserve"> – Přípojka NN el. energie je napojena ze sítě ČEZ Distribuce, </w:t>
      </w:r>
      <w:r w:rsidR="00CE0226" w:rsidRPr="002C55EF">
        <w:t xml:space="preserve">a.s., </w:t>
      </w:r>
      <w:r w:rsidRPr="002C55EF">
        <w:t>stávající napájení je venkovním vedením na střešník objektu VB, kabelem do</w:t>
      </w:r>
      <w:r w:rsidR="002C55EF">
        <w:t> </w:t>
      </w:r>
      <w:r w:rsidRPr="002C55EF">
        <w:t>litinové</w:t>
      </w:r>
      <w:r w:rsidR="00DA453C" w:rsidRPr="002C55EF">
        <w:t xml:space="preserve"> hlavní domovní skříně (dále jen „</w:t>
      </w:r>
      <w:r w:rsidRPr="002C55EF">
        <w:t>HDS</w:t>
      </w:r>
      <w:r w:rsidR="00DA453C" w:rsidRPr="002C55EF">
        <w:t>“)</w:t>
      </w:r>
      <w:r w:rsidRPr="002C55EF">
        <w:t xml:space="preserve"> ve výšce 5m. Tento stav bude upraven, OE Vsetín aktuálně řeší přemístění HDS do výšky cca 2,5</w:t>
      </w:r>
      <w:r w:rsidR="001D34B8" w:rsidRPr="002C55EF">
        <w:t>–</w:t>
      </w:r>
      <w:r w:rsidRPr="002C55EF">
        <w:t>3</w:t>
      </w:r>
      <w:r w:rsidR="001D34B8" w:rsidRPr="002C55EF">
        <w:t xml:space="preserve"> </w:t>
      </w:r>
      <w:r w:rsidRPr="002C55EF">
        <w:t xml:space="preserve">m. Původní elektroměrový rozváděč RE je umístěn ve fasádě, zády k hlavnímu rozváděči ozn. R1 v místnosti </w:t>
      </w:r>
      <w:r w:rsidR="00846377" w:rsidRPr="002C55EF">
        <w:t>dopravní kanceláře</w:t>
      </w:r>
      <w:r w:rsidRPr="002C55EF">
        <w:t>, takže sestava promrzá. Hlavní jistič před elektroměrem je 3x50A. Hlavní kabelovou skříní je KS1 umístěna pod</w:t>
      </w:r>
      <w:r w:rsidRPr="00663669">
        <w:t xml:space="preserve"> původním elektroměrovým rozváděčem. Dle informací </w:t>
      </w:r>
      <w:r w:rsidR="009F3D2C">
        <w:t xml:space="preserve">obvodová elektrodílna </w:t>
      </w:r>
      <w:r w:rsidRPr="00663669">
        <w:t>Vsetín dojde v</w:t>
      </w:r>
      <w:r w:rsidR="002C55EF">
        <w:t> </w:t>
      </w:r>
      <w:r w:rsidRPr="00663669">
        <w:t>letošním roce také k přemístění elektroměru do nového rozváděče.</w:t>
      </w:r>
    </w:p>
    <w:p w14:paraId="12C83A61" w14:textId="1C382D83" w:rsidR="005E4CC7" w:rsidRPr="005E4CC7" w:rsidRDefault="005E4CC7" w:rsidP="002C55EF">
      <w:pPr>
        <w:pStyle w:val="Text2-2"/>
      </w:pPr>
      <w:r w:rsidRPr="005E4CC7">
        <w:t xml:space="preserve">Zařízení evidováno OŘ </w:t>
      </w:r>
      <w:r w:rsidR="009F3D2C">
        <w:t xml:space="preserve">Ostrava, SEE </w:t>
      </w:r>
      <w:r w:rsidRPr="005E4CC7">
        <w:t>Olomouc v ŽST Halenkov</w:t>
      </w:r>
    </w:p>
    <w:p w14:paraId="267443B4" w14:textId="3131D891" w:rsidR="005E4CC7" w:rsidRPr="005E4CC7" w:rsidRDefault="005E4CC7" w:rsidP="00CE1E25">
      <w:pPr>
        <w:pStyle w:val="Odrka1-4"/>
      </w:pPr>
      <w:r w:rsidRPr="005E4CC7">
        <w:t>Napájení nástupišť, nákladiště, kolejiště a přístupových cest (provedeno cca 15 ks JŽ s výbojkami a 10 ks peronních stožárků s výbojkami). Některé stožáry jsou dvouvýložníkové, společné pro nákladiště a nástupiště. Stav původní, na hranici životnosti. V rámci investiční stavby rekonstrukce PZS vč. demontáže vlečkové koleje bylo odstraněno 16 původních stožárů typu JŽ.</w:t>
      </w:r>
    </w:p>
    <w:p w14:paraId="5556072A" w14:textId="54966342" w:rsidR="005E4CC7" w:rsidRPr="005E4CC7" w:rsidRDefault="005E4CC7" w:rsidP="00CE1E25">
      <w:pPr>
        <w:pStyle w:val="Odrka1-4"/>
      </w:pPr>
      <w:r w:rsidRPr="005E4CC7">
        <w:t>Zásuvkové stojany – evidovány 2 ks pro napájení 3x230/400</w:t>
      </w:r>
      <w:r w:rsidR="002C55EF">
        <w:t> </w:t>
      </w:r>
      <w:r w:rsidRPr="005E4CC7">
        <w:t>V AC, 50</w:t>
      </w:r>
      <w:r w:rsidR="002C55EF">
        <w:t> </w:t>
      </w:r>
      <w:r w:rsidRPr="005E4CC7">
        <w:t>Hz.</w:t>
      </w:r>
    </w:p>
    <w:p w14:paraId="605DA7A1" w14:textId="77777777" w:rsidR="005E4CC7" w:rsidRPr="005E4CC7" w:rsidRDefault="005E4CC7" w:rsidP="00CE1E25">
      <w:pPr>
        <w:pStyle w:val="Odrka1-4"/>
      </w:pPr>
      <w:r w:rsidRPr="005E4CC7">
        <w:t>Napájení reléové místnosti – rozváděče R2 a R3 pro napájení zab. zařízení, technologie, elektroinstalace technologické místnosti vč. přímotopného vytápění. Rozváděče R2 a R3 vč. elektroinstalace místnosti byly zřízeny investiční stavbou rekonstrukce PZS na Hovězí, objektem SO 04 - Stavební úpravy VB Halenkov v roce 2012.</w:t>
      </w:r>
    </w:p>
    <w:p w14:paraId="03F4AF5F" w14:textId="005AC2BF" w:rsidR="005E4CC7" w:rsidRPr="005E4CC7" w:rsidRDefault="005E4CC7" w:rsidP="00CE1E25">
      <w:pPr>
        <w:pStyle w:val="Odrka1-4"/>
      </w:pPr>
      <w:r w:rsidRPr="005E4CC7">
        <w:t xml:space="preserve">Napájení elektroinstalace </w:t>
      </w:r>
      <w:r w:rsidR="009F3D2C">
        <w:t>dopravní kanceláře</w:t>
      </w:r>
      <w:r w:rsidRPr="005E4CC7">
        <w:t xml:space="preserve"> z rozváděče R1 v rozsahu napájení místností zázemí a pohotovostních místností ve správě traťového okrsku.</w:t>
      </w:r>
    </w:p>
    <w:p w14:paraId="5CF887DB" w14:textId="15D02833" w:rsidR="005E4CC7" w:rsidRPr="005E4CC7" w:rsidRDefault="005E4CC7" w:rsidP="00CE1E25">
      <w:pPr>
        <w:pStyle w:val="Odrka1-4"/>
      </w:pPr>
      <w:r w:rsidRPr="005E4CC7">
        <w:t xml:space="preserve">Venkovní kabelové rozvody jsou již zredukovány, objekty WC, Skladu, Buňka </w:t>
      </w:r>
      <w:r w:rsidR="00DA453C">
        <w:t>traťového okrsku</w:t>
      </w:r>
      <w:r w:rsidRPr="005E4CC7">
        <w:t xml:space="preserve"> již odstraněny a odpojeny.</w:t>
      </w:r>
    </w:p>
    <w:p w14:paraId="4580CD2D" w14:textId="77777777" w:rsidR="005E4CC7" w:rsidRPr="005E4CC7" w:rsidRDefault="005E4CC7" w:rsidP="00CE1E25">
      <w:pPr>
        <w:pStyle w:val="Odrka1-4"/>
      </w:pPr>
      <w:r w:rsidRPr="005E4CC7">
        <w:t>Objekt VB je vybaven původním hromosvodem na původní zemnič.</w:t>
      </w:r>
    </w:p>
    <w:p w14:paraId="794C1169" w14:textId="77777777" w:rsidR="005E4CC7" w:rsidRPr="005E4CC7" w:rsidRDefault="005E4CC7" w:rsidP="00CE1E25">
      <w:pPr>
        <w:pStyle w:val="Odrka1-4"/>
      </w:pPr>
      <w:r w:rsidRPr="005E4CC7">
        <w:t>V současné době není instalováno EOV</w:t>
      </w:r>
    </w:p>
    <w:p w14:paraId="7644CFB8" w14:textId="0E0465B5" w:rsidR="005E4CC7" w:rsidRPr="005E4CC7" w:rsidRDefault="005E4CC7" w:rsidP="00CE1E25">
      <w:pPr>
        <w:pStyle w:val="Odrka1-4"/>
      </w:pPr>
      <w:r w:rsidRPr="005E4CC7">
        <w:t xml:space="preserve">V současné době není řešen dálkový dohled (DDTS) na stanoviště dopravního zaměstnance ani na pracoviště údržby </w:t>
      </w:r>
      <w:r w:rsidR="009F3D2C">
        <w:t xml:space="preserve">obvodová elektrodílna </w:t>
      </w:r>
      <w:r w:rsidRPr="005E4CC7">
        <w:t xml:space="preserve">Vsetín. </w:t>
      </w:r>
    </w:p>
    <w:p w14:paraId="7320B1C8" w14:textId="77777777" w:rsidR="005E4CC7" w:rsidRPr="002C55EF" w:rsidRDefault="005E4CC7" w:rsidP="002C55EF">
      <w:pPr>
        <w:pStyle w:val="Text2-2"/>
      </w:pPr>
      <w:r w:rsidRPr="00663669">
        <w:t xml:space="preserve">Stav silnoproudých zařízení odpovídá době zřízení, venkovní kabelové rozvody NN se </w:t>
      </w:r>
      <w:r w:rsidRPr="002C55EF">
        <w:t>zásuvkovými stojany a stožáry venkovního osvětlení jsou na hranici životnosti. Nutná kompletní rekonstrukce.</w:t>
      </w:r>
    </w:p>
    <w:p w14:paraId="48513E4A" w14:textId="036F45D1" w:rsidR="005E4CC7" w:rsidRPr="00663669" w:rsidRDefault="005E4CC7" w:rsidP="002C55EF">
      <w:pPr>
        <w:pStyle w:val="Text2-2"/>
      </w:pPr>
      <w:r w:rsidRPr="002C55EF">
        <w:rPr>
          <w:b/>
          <w:bCs/>
        </w:rPr>
        <w:t>Železniční stanice Velké Karlovice</w:t>
      </w:r>
      <w:r w:rsidRPr="002C55EF">
        <w:t xml:space="preserve"> – je ve stávajícím stavu napájena el. přípojkou NN z</w:t>
      </w:r>
      <w:r w:rsidR="009F3D2C" w:rsidRPr="002C55EF">
        <w:t> distribuční sítě</w:t>
      </w:r>
      <w:r w:rsidRPr="002C55EF">
        <w:t xml:space="preserve"> ČEZ Distribuce</w:t>
      </w:r>
      <w:r w:rsidR="009F3D2C" w:rsidRPr="002C55EF">
        <w:t>, a.s</w:t>
      </w:r>
      <w:r w:rsidRPr="002C55EF">
        <w:t>. Ve stanici je v provozu původní zařízení, kromě opraveného osvětlení nákladiště. Ve stanici není instalován EOV. Přípojka, kabelové rozvody NN ani venkovní osvětlení kolejiště neprošlo rekonstrukcí. Osvětlení je provedeno výbojkovými svítidly na železničních stožárech typu JŽ. Pouze na opraveném nákladišti jsou instalovány sklopné stožáry</w:t>
      </w:r>
      <w:r w:rsidRPr="00663669">
        <w:t xml:space="preserve"> výšky 8 m s LED svítidly. </w:t>
      </w:r>
    </w:p>
    <w:p w14:paraId="6025166F" w14:textId="77777777" w:rsidR="007D016E" w:rsidRPr="00370165" w:rsidRDefault="007D016E" w:rsidP="002C55EF">
      <w:pPr>
        <w:pStyle w:val="Text2-1"/>
        <w:keepNext/>
        <w:numPr>
          <w:ilvl w:val="2"/>
          <w:numId w:val="6"/>
        </w:numPr>
        <w:ind w:left="750" w:hanging="750"/>
        <w:rPr>
          <w:b/>
        </w:rPr>
      </w:pPr>
      <w:r w:rsidRPr="00370165">
        <w:rPr>
          <w:b/>
        </w:rPr>
        <w:t xml:space="preserve">Požadavky na nový stav </w:t>
      </w:r>
    </w:p>
    <w:p w14:paraId="309269BD" w14:textId="4B87E187" w:rsidR="00C44274" w:rsidRPr="002C55EF" w:rsidRDefault="00C44274" w:rsidP="002C55EF">
      <w:pPr>
        <w:pStyle w:val="Text2-2"/>
      </w:pPr>
      <w:r w:rsidRPr="002C55EF">
        <w:t xml:space="preserve">Dokumentace prověří, zda jsou ve všech případech k dispozici dostatečně dimenzované přípojky NN základní a náhradní napájecí sítě technologií sdělovacího </w:t>
      </w:r>
      <w:r w:rsidRPr="002C55EF">
        <w:lastRenderedPageBreak/>
        <w:t>a</w:t>
      </w:r>
      <w:r w:rsidR="002C55EF">
        <w:t> </w:t>
      </w:r>
      <w:r w:rsidRPr="002C55EF">
        <w:t>zabezpečovacího zařízení. Pokud bude pro napájení těchto technologií nutno upravit nebo doplnit napájení (např. zřídit UPS), bude toto součástí stavby V případě že bude nutné technologie sdělovacího zařízení, zabezpečovacího zařízení a silnoproudé zařízení přemístit bude prověřen vnitřní uzemnění v technologických místnostech i</w:t>
      </w:r>
      <w:r w:rsidR="002C55EF">
        <w:t> </w:t>
      </w:r>
      <w:r w:rsidRPr="002C55EF">
        <w:t>dimenze přívodních kabelů.</w:t>
      </w:r>
    </w:p>
    <w:p w14:paraId="1E7CE5B9" w14:textId="505D4622" w:rsidR="007F0F1B" w:rsidRPr="002C55EF" w:rsidRDefault="007F0F1B" w:rsidP="002C55EF">
      <w:pPr>
        <w:pStyle w:val="Text2-2"/>
      </w:pPr>
      <w:r w:rsidRPr="002C55EF">
        <w:t>V rámci dokumentace bude prověřen rozsah případné elektrizace trati standardním trakčním napájecím systémem AC 25kV, 50 Hz pro možnost vozby s</w:t>
      </w:r>
      <w:r w:rsidR="006A310D" w:rsidRPr="002C55EF">
        <w:t> </w:t>
      </w:r>
      <w:r w:rsidRPr="002C55EF">
        <w:t>EHV</w:t>
      </w:r>
      <w:r w:rsidR="006A310D" w:rsidRPr="002C55EF">
        <w:t xml:space="preserve"> (EMU)</w:t>
      </w:r>
      <w:r w:rsidRPr="002C55EF">
        <w:t xml:space="preserve"> resp. jízdy BEMU se zdviženým sběračem. V tomto smyslu je také nutné vyhodnotit zpětné vlivy trakčního proudu jak na okolní – příměstskou infrastrukturu a obytné části, tak i samotnou drážní infrastrukturu. Návrh bude vycházet z dopravní technologie. Bude zahrnuto do energetických výpočtů. Zadavatel předpokládá výchozí stav po konverzi Vsetín (mimo) – Střelná – st.hr. SR.</w:t>
      </w:r>
    </w:p>
    <w:p w14:paraId="2E9101C4" w14:textId="44C58FD8" w:rsidR="00C44274" w:rsidRPr="002C55EF" w:rsidRDefault="00C44274" w:rsidP="002C55EF">
      <w:pPr>
        <w:pStyle w:val="Text2-2"/>
      </w:pPr>
      <w:r w:rsidRPr="002C55EF">
        <w:t>Podpěry trakčního vedení musí být umístěny tak, aby neprocházely nástupištními přístřešky ani střešními plášti jiných pozemních objektů. Trakční vedení nesmí být kotveno do pozemních objektů.</w:t>
      </w:r>
    </w:p>
    <w:p w14:paraId="02AADF36" w14:textId="10FCDEFF" w:rsidR="00C44274" w:rsidRPr="002C55EF" w:rsidRDefault="00C44274" w:rsidP="002C55EF">
      <w:pPr>
        <w:pStyle w:val="Text2-2"/>
      </w:pPr>
      <w:r w:rsidRPr="002C55EF">
        <w:t>Návrh řešení silnoproudých a trakčních zařízení pro umožnění provozu vlakových jednotek BEMU (bateriový vlak) na předmětné trati dle požadavků dopravní technologie. Pro uvažovaný provoz navrhnout dle energetického výpočtu také dobíjecí infrastrukturu. V případě, že nabíjení BEMU bude probíhat z důvodu dopravní technologie mimo řešenou trať je součástí zadání také návrh technických prostředků vč. nákladů na nabíjecí infrastrukturu v uvažovaném místě na jiné trati, resp. v železniční stanici.</w:t>
      </w:r>
      <w:r w:rsidR="00220B60" w:rsidRPr="002C55EF">
        <w:t xml:space="preserve"> </w:t>
      </w:r>
    </w:p>
    <w:p w14:paraId="107021D0" w14:textId="0986A3E1" w:rsidR="006929B4" w:rsidRPr="002C55EF" w:rsidRDefault="00E07783" w:rsidP="002C55EF">
      <w:pPr>
        <w:pStyle w:val="Text2-2"/>
      </w:pPr>
      <w:r w:rsidRPr="002C55EF">
        <w:t>Na základě stanovení provozní a dopravní technologie, vč. informací od objednatele dopravy k</w:t>
      </w:r>
      <w:r w:rsidR="00AC7293" w:rsidRPr="002C55EF">
        <w:t xml:space="preserve"> parametrům</w:t>
      </w:r>
      <w:r w:rsidRPr="002C55EF">
        <w:t> navrž</w:t>
      </w:r>
      <w:r w:rsidR="00AC7293" w:rsidRPr="002C55EF">
        <w:t>ených</w:t>
      </w:r>
      <w:r w:rsidRPr="002C55EF">
        <w:t xml:space="preserve"> jednot</w:t>
      </w:r>
      <w:r w:rsidR="00AC7293" w:rsidRPr="002C55EF">
        <w:t>ek</w:t>
      </w:r>
      <w:r w:rsidRPr="002C55EF">
        <w:t xml:space="preserve"> BEMU pro řešenou </w:t>
      </w:r>
      <w:r w:rsidR="00846377" w:rsidRPr="002C55EF">
        <w:t>trať – bude</w:t>
      </w:r>
      <w:r w:rsidRPr="002C55EF">
        <w:t xml:space="preserve"> dle stanovena potřeba a rozsah dobíjecí infrastruktury. V tomto smyslu </w:t>
      </w:r>
      <w:r w:rsidR="00AC7293" w:rsidRPr="002C55EF">
        <w:t>je nezbytně nutné</w:t>
      </w:r>
      <w:r w:rsidRPr="002C55EF">
        <w:t xml:space="preserve"> provedení energetických výpočtů</w:t>
      </w:r>
      <w:r w:rsidR="00AC7293" w:rsidRPr="002C55EF">
        <w:t xml:space="preserve"> pro stanovení základních kapacitních údajů</w:t>
      </w:r>
      <w:r w:rsidRPr="002C55EF">
        <w:t>. Energetické výpočty provede</w:t>
      </w:r>
      <w:r w:rsidR="00846377" w:rsidRPr="002C55EF">
        <w:t xml:space="preserve"> </w:t>
      </w:r>
      <w:r w:rsidR="00F52CE9" w:rsidRPr="002C55EF">
        <w:t>Objednatel (</w:t>
      </w:r>
      <w:r w:rsidR="00846377" w:rsidRPr="002C55EF">
        <w:t>GŘ</w:t>
      </w:r>
      <w:r w:rsidR="00F52CE9" w:rsidRPr="002C55EF">
        <w:t xml:space="preserve"> SŽ</w:t>
      </w:r>
      <w:r w:rsidRPr="002C55EF">
        <w:t xml:space="preserve"> </w:t>
      </w:r>
      <w:r w:rsidR="00C62884" w:rsidRPr="002C55EF">
        <w:t>O6</w:t>
      </w:r>
      <w:r w:rsidR="00846377" w:rsidRPr="002C55EF">
        <w:t xml:space="preserve"> ve spolupráci s GŘ </w:t>
      </w:r>
      <w:r w:rsidR="00F52CE9" w:rsidRPr="002C55EF">
        <w:t xml:space="preserve">SŽ </w:t>
      </w:r>
      <w:r w:rsidR="00C62884" w:rsidRPr="002C55EF">
        <w:t>O24</w:t>
      </w:r>
      <w:r w:rsidR="00F52CE9" w:rsidRPr="002C55EF">
        <w:t>)</w:t>
      </w:r>
      <w:r w:rsidR="00AC7293" w:rsidRPr="002C55EF">
        <w:t xml:space="preserve">. </w:t>
      </w:r>
      <w:r w:rsidRPr="002C55EF">
        <w:t>Bude rozhodnuto o napájecí infrastruktuře vč. potřeby nabíjecích stanic. Bude stanoven napájecí systém, rozhraní mezi Distributorem el. energie a Infrastrukturou dráhy, rozhraní mezi Vozidlem BEMU a Infrastrukturou dráhy.</w:t>
      </w:r>
    </w:p>
    <w:p w14:paraId="1EB554D8" w14:textId="77777777" w:rsidR="006929B4" w:rsidRPr="002C55EF" w:rsidRDefault="00AC7293" w:rsidP="002C55EF">
      <w:pPr>
        <w:pStyle w:val="Text2-2"/>
      </w:pPr>
      <w:r w:rsidRPr="002C55EF">
        <w:t xml:space="preserve"> Limitní parametry při připojení z odběrného místa distributora el. energie (předpoklad distribuční vedení 22kV) budou vycházet z požadavků distribuční soustavy dle </w:t>
      </w:r>
      <w:r w:rsidR="00FA163B" w:rsidRPr="002C55EF">
        <w:t xml:space="preserve">podmínek </w:t>
      </w:r>
      <w:r w:rsidRPr="002C55EF">
        <w:t xml:space="preserve">smluv o připojení vč. PNE 333430-0. </w:t>
      </w:r>
    </w:p>
    <w:p w14:paraId="142AA88C" w14:textId="185B8671" w:rsidR="006929B4" w:rsidRPr="002C55EF" w:rsidRDefault="006929B4" w:rsidP="002C55EF">
      <w:pPr>
        <w:pStyle w:val="Text2-2"/>
      </w:pPr>
      <w:r w:rsidRPr="002C55EF">
        <w:t xml:space="preserve">V případě návrhu nabíjecí stanice </w:t>
      </w:r>
      <w:r w:rsidR="00212936" w:rsidRPr="002C55EF">
        <w:t>s TV</w:t>
      </w:r>
      <w:r w:rsidRPr="002C55EF">
        <w:t xml:space="preserve"> pro BEMU, nabíjecích stojanů NN nebo předtápění z EPZ je nutné uvažovat s obsazením </w:t>
      </w:r>
      <w:r w:rsidR="00CE1E25" w:rsidRPr="002C55EF">
        <w:t>vybraných,</w:t>
      </w:r>
      <w:r w:rsidRPr="002C55EF">
        <w:t xml:space="preserve"> resp. zřízených kolejí pro tyto účely. To znamená, že součástí zadání jsou také nezbytně nutné kolejové úpravy.</w:t>
      </w:r>
      <w:r w:rsidR="00791FB8" w:rsidRPr="002C55EF">
        <w:t xml:space="preserve"> Nabíjecí infrastruktura musí být přístupna dopravcům, kteří pro objednatele dopravy na této </w:t>
      </w:r>
      <w:r w:rsidR="00A032CA" w:rsidRPr="002C55EF">
        <w:t xml:space="preserve">řešené </w:t>
      </w:r>
      <w:r w:rsidR="00791FB8" w:rsidRPr="002C55EF">
        <w:t xml:space="preserve">trati zajišťují osobní </w:t>
      </w:r>
      <w:r w:rsidR="00A36BF1" w:rsidRPr="002C55EF">
        <w:t>dopravu</w:t>
      </w:r>
      <w:r w:rsidR="00791FB8" w:rsidRPr="002C55EF">
        <w:t>.</w:t>
      </w:r>
    </w:p>
    <w:p w14:paraId="195BDA77" w14:textId="260FEB8A" w:rsidR="007F0F1B" w:rsidRPr="002C55EF" w:rsidRDefault="00220B60" w:rsidP="002C55EF">
      <w:pPr>
        <w:pStyle w:val="Text2-2"/>
      </w:pPr>
      <w:r w:rsidRPr="002C55EF">
        <w:t>E</w:t>
      </w:r>
      <w:r w:rsidR="007F0F1B" w:rsidRPr="002C55EF">
        <w:t xml:space="preserve">nergetické výpočty zpracuje GŘ 06 </w:t>
      </w:r>
      <w:r w:rsidR="00D357A4" w:rsidRPr="002C55EF">
        <w:t xml:space="preserve">a </w:t>
      </w:r>
      <w:r w:rsidR="007F0F1B" w:rsidRPr="002C55EF">
        <w:t>ve spolupráci s GŘ 024</w:t>
      </w:r>
      <w:r w:rsidR="00D357A4" w:rsidRPr="002C55EF">
        <w:t xml:space="preserve"> a provozovatelem OŘ Ostrava</w:t>
      </w:r>
      <w:r w:rsidR="007F0F1B" w:rsidRPr="002C55EF">
        <w:t xml:space="preserve"> </w:t>
      </w:r>
      <w:r w:rsidR="008F48A2" w:rsidRPr="002C55EF">
        <w:t xml:space="preserve">v obou variantách napájení tzn. 3 kV DC a 25 kV AC. Dále se </w:t>
      </w:r>
      <w:r w:rsidR="007F0F1B" w:rsidRPr="002C55EF">
        <w:t>provede jejich vyhodnocení ve vztahu k předmětnému investičnímu záměru.</w:t>
      </w:r>
      <w:r w:rsidR="00D357A4" w:rsidRPr="002C55EF">
        <w:t xml:space="preserve"> </w:t>
      </w:r>
      <w:r w:rsidR="007F0F1B" w:rsidRPr="002C55EF">
        <w:t>Energetické výpočty budou dodány výslednému Zhotoviteli po obdržení dopravní technologie a budou zpracovány pomocí software simulujícího železniční dopravu s důrazem na sledování rozhodujících veličin (U, I, P ad.). Při provozních stavech bude dodrženo napětí užitečné podle ČSN EN 50388. Při mimořádných stavech napájecí soustavy, tj. výpadku nebo výluce napájecí stanice, bude zhotovitel uvažovat se splněním minimálního trvalého napětí Umin1 podle ČSN EN 50163. Z energetických výpočtů bude vycházet vedle dimenzování TNS také návrh rozmístění nových SpS pro zajištění spolehlivosti a provozuschopnosti drážní dopravy.“</w:t>
      </w:r>
    </w:p>
    <w:p w14:paraId="69E63C1F" w14:textId="77777777" w:rsidR="00846377" w:rsidRPr="002C55EF" w:rsidRDefault="00FA163B" w:rsidP="002C55EF">
      <w:pPr>
        <w:pStyle w:val="Text2-2"/>
      </w:pPr>
      <w:r w:rsidRPr="002C55EF">
        <w:t>Výstupy energetických výpočtů budou</w:t>
      </w:r>
      <w:r w:rsidR="007F0F1B" w:rsidRPr="002C55EF">
        <w:t xml:space="preserve"> také</w:t>
      </w:r>
      <w:r w:rsidRPr="002C55EF">
        <w:t xml:space="preserve"> podkladem k jednání s ČEZ Distribuce a.s. pro ověření disponibility příkonu, ujednání konceptu napájení a použité technologie pevných trakčních zařízení z hlediska splnění normových zpětných vlivů na distribuční soustavu, zejména povolené nesymetrie odběru. Stejně tak, pokud bude nutné upravit stávající trakční nebo silnoproudou infrastruktu</w:t>
      </w:r>
      <w:r w:rsidR="009F3D2C" w:rsidRPr="002C55EF">
        <w:t>ru</w:t>
      </w:r>
      <w:r w:rsidRPr="002C55EF">
        <w:t xml:space="preserve"> ve správě OŘ </w:t>
      </w:r>
      <w:r w:rsidRPr="002C55EF">
        <w:lastRenderedPageBreak/>
        <w:t>Ostrava, SEE Olomouc, bude toto projednáno přímo s odbornými pracovníky OŘ Ostrava za účelem stanovení rozsahu požadovaných úprav.</w:t>
      </w:r>
    </w:p>
    <w:p w14:paraId="1868FE53" w14:textId="2BBADDCB" w:rsidR="005E4CC7" w:rsidRPr="002C55EF" w:rsidRDefault="005E4CC7" w:rsidP="002C55EF">
      <w:pPr>
        <w:pStyle w:val="Text2-2"/>
      </w:pPr>
      <w:r w:rsidRPr="002C55EF">
        <w:t>Z důvodu přechodu řízení z D3 na D1 a řešení pro provoz ETCS budou provedeny v</w:t>
      </w:r>
      <w:r w:rsidR="002C55EF">
        <w:t> </w:t>
      </w:r>
      <w:r w:rsidRPr="002C55EF">
        <w:t>celém úseku nutné rekonstrukční úpravy. Týkají se zejména dopraven Hovězí, Halenkov a žst. Velké Karlovice vč. řešení rekonstrukce silnoproudé technologie napájení el. energií pro zabezpečení provozu el. zařízení této trati. Budou zpracovány nové energetické bilance pro jednotlivá stávající a nová odběrná místa. Řešení zahrnuje rekonstrukce stávajících přípojek NN, splnění připojovacích podmínek dodavatele el. energie. Dále řešení napájení el. energií projektovaného zabezpečovacího a sdělovacího zařízení ve smyslu požadavků platných norem a</w:t>
      </w:r>
      <w:r w:rsidR="002C55EF">
        <w:t> </w:t>
      </w:r>
      <w:r w:rsidRPr="002C55EF">
        <w:t xml:space="preserve">legislativy vč. návrhu řešení záložního napájení. Současně bude v dopravnách Hovězí, Halenkov a Velké Karlovice nově řešeno napájení silnoproudých zařízení (osvětlení, EOV, zásuvkové pilíře, zařízení služeb apod.). Rekonstrukce systém napájení bude umožňovat </w:t>
      </w:r>
      <w:r w:rsidR="001D34B8" w:rsidRPr="002C55EF">
        <w:t xml:space="preserve">také </w:t>
      </w:r>
      <w:r w:rsidRPr="002C55EF">
        <w:t>připojení stávajících provozovaných objektů, pokud nebudou dotčeny rekonstrukcí.</w:t>
      </w:r>
      <w:r w:rsidR="00FA163B" w:rsidRPr="002C55EF">
        <w:t xml:space="preserve"> Technologie silnoproudé elektrotechniky a energetiky nebude instalována do objektů, které budou následně prodány mimo S</w:t>
      </w:r>
      <w:r w:rsidR="002C55EF">
        <w:t>Ž</w:t>
      </w:r>
      <w:r w:rsidR="00FA163B" w:rsidRPr="002C55EF">
        <w:t>.</w:t>
      </w:r>
    </w:p>
    <w:p w14:paraId="0EF17E9C" w14:textId="74ED1DA7" w:rsidR="005E4CC7" w:rsidRPr="002C55EF" w:rsidRDefault="005E4CC7" w:rsidP="002C55EF">
      <w:pPr>
        <w:pStyle w:val="Text2-2"/>
      </w:pPr>
      <w:r w:rsidRPr="002C55EF">
        <w:t>V místech rekonstrukčních úprav bude navržena kompletní rekonstrukce venkovního osvětlení kolejiště, nástupišť vč. přístupu na nástupiště (sklopné 6m stožáry, LED osvětlení, osvětlení přístřešků nástupišť apod.). Rozsah osvětlení bude navržen ve</w:t>
      </w:r>
      <w:r w:rsidR="002C55EF">
        <w:t> </w:t>
      </w:r>
      <w:r w:rsidRPr="002C55EF">
        <w:t>smyslu normy ČSN EN 12464-2 a dle předpisu E11. Osvětlení</w:t>
      </w:r>
      <w:r w:rsidR="00FA163B" w:rsidRPr="002C55EF">
        <w:t xml:space="preserve"> na celé trati</w:t>
      </w:r>
      <w:r w:rsidRPr="002C55EF">
        <w:t xml:space="preserve"> bude dohl</w:t>
      </w:r>
      <w:r w:rsidR="006F3E66">
        <w:t>ížena</w:t>
      </w:r>
      <w:r w:rsidRPr="002C55EF">
        <w:t xml:space="preserve"> systémem dálkové diagnostiky technologických systémů dopravní cesty (DDTS ŽDC). Ovládání bude možné místně z rozváděče RO, dálkově z klienta DDTS. Servisní dohled bude primárně proveden na pracoviště OE Vsetín. V případě dotčení železničních zastávek stavebními pracemi, budou řešeny rekonstrukce dotčených el. zařízení. Železniční zastávky budou také začleněny do DDTS ŽDC.</w:t>
      </w:r>
    </w:p>
    <w:p w14:paraId="6608C883" w14:textId="2885813E" w:rsidR="005E4CC7" w:rsidRPr="002C55EF" w:rsidRDefault="005E4CC7" w:rsidP="002C55EF">
      <w:pPr>
        <w:pStyle w:val="Text2-2"/>
      </w:pPr>
      <w:r w:rsidRPr="002C55EF">
        <w:t xml:space="preserve">Rekonstrukce napájení podružných odběratelů (např. komerční automaty, zásuvkové pilíře pro předtápění vozů, ostatní </w:t>
      </w:r>
      <w:r w:rsidR="00C519A8" w:rsidRPr="002C55EF">
        <w:t>odběratelé,</w:t>
      </w:r>
      <w:r w:rsidRPr="002C55EF">
        <w:t xml:space="preserve"> pokud bude požadováno) vč. rekonstrukce dotčených kabelových rozvodů lokální distribuční soustavy SŽ</w:t>
      </w:r>
      <w:r w:rsidR="002C55EF">
        <w:t>.</w:t>
      </w:r>
      <w:r w:rsidRPr="002C55EF">
        <w:t xml:space="preserve"> Pokud se jedná o návrh instalace zásuvkových pilířů je nutné v rámci dopravní technologie oslovit objednatele dopravy a zjistit případné potřeby z pohledu koncepce dopravy na dané trati.</w:t>
      </w:r>
    </w:p>
    <w:p w14:paraId="7A012E11" w14:textId="3D6EA0D7" w:rsidR="005E4CC7" w:rsidRPr="002C55EF" w:rsidRDefault="005E4CC7" w:rsidP="002C55EF">
      <w:pPr>
        <w:pStyle w:val="Text2-2"/>
      </w:pPr>
      <w:r w:rsidRPr="002C55EF">
        <w:t xml:space="preserve">Podružné měření bude splňovat podmínky stanovené OŘ </w:t>
      </w:r>
      <w:r w:rsidR="00E07783" w:rsidRPr="002C55EF">
        <w:t>Ostrava</w:t>
      </w:r>
      <w:r w:rsidRPr="002C55EF">
        <w:t xml:space="preserve"> Odbor energetiky a služeb</w:t>
      </w:r>
      <w:r w:rsidR="00E07783" w:rsidRPr="002C55EF">
        <w:t xml:space="preserve"> ve shodě s podmínkami deklarovanými na webu https://www.spravazeleznic.cz/dodavatele-odberatele/energetika.</w:t>
      </w:r>
    </w:p>
    <w:p w14:paraId="74077E78" w14:textId="77777777" w:rsidR="005E4CC7" w:rsidRPr="002C55EF" w:rsidRDefault="005E4CC7" w:rsidP="002C55EF">
      <w:pPr>
        <w:pStyle w:val="Text2-2"/>
      </w:pPr>
      <w:r w:rsidRPr="002C55EF">
        <w:t>S ohledem na projektované technologie dráhy bude projednáno a řešeno:</w:t>
      </w:r>
    </w:p>
    <w:p w14:paraId="5E8BBC06" w14:textId="04E7B37F" w:rsidR="005E4CC7" w:rsidRPr="00663669" w:rsidRDefault="005E4CC7" w:rsidP="002C55EF">
      <w:pPr>
        <w:pStyle w:val="Odstavec1-4a"/>
      </w:pPr>
      <w:r w:rsidRPr="00663669">
        <w:t>v rozsahu stanoveném dopravní technologií návrh zřízení EOV</w:t>
      </w:r>
      <w:r w:rsidR="002C55EF">
        <w:t>,</w:t>
      </w:r>
    </w:p>
    <w:p w14:paraId="31B92AE4" w14:textId="25336703" w:rsidR="005E4CC7" w:rsidRPr="00663669" w:rsidRDefault="005E4CC7" w:rsidP="002C55EF">
      <w:pPr>
        <w:pStyle w:val="Odstavec1-4a"/>
      </w:pPr>
      <w:r w:rsidRPr="00663669">
        <w:t>napájení technologií zabezpečovacího zařízení vč. projednání způsobu řešení záložního napájení zabezpečovacího zařízení a vybraných odběrů,</w:t>
      </w:r>
    </w:p>
    <w:p w14:paraId="27AF3835" w14:textId="65B71566" w:rsidR="005E4CC7" w:rsidRPr="00663669" w:rsidRDefault="005E4CC7" w:rsidP="002C55EF">
      <w:pPr>
        <w:pStyle w:val="Odstavec1-4a"/>
      </w:pPr>
      <w:r w:rsidRPr="00663669">
        <w:t>řešení dálkového ovládání a dohledu nad instalovanými technologiemi v rozsahu celé trati.</w:t>
      </w:r>
    </w:p>
    <w:p w14:paraId="080C18C2" w14:textId="0E72A674" w:rsidR="005E4CC7" w:rsidRPr="00663669" w:rsidRDefault="005E4CC7" w:rsidP="002C55EF">
      <w:pPr>
        <w:pStyle w:val="Odstavec1-4a"/>
      </w:pPr>
      <w:r w:rsidRPr="00663669">
        <w:t xml:space="preserve">V případě řešení </w:t>
      </w:r>
      <w:r w:rsidR="00676074">
        <w:t>pozemních stavebních</w:t>
      </w:r>
      <w:r w:rsidRPr="00663669">
        <w:t xml:space="preserve"> objektů </w:t>
      </w:r>
      <w:r w:rsidR="00676074">
        <w:t xml:space="preserve">VB nebo </w:t>
      </w:r>
      <w:r w:rsidRPr="00663669">
        <w:t>technologických</w:t>
      </w:r>
      <w:r w:rsidR="00676074">
        <w:t xml:space="preserve"> (p</w:t>
      </w:r>
      <w:r w:rsidR="00F2110F">
        <w:t>r</w:t>
      </w:r>
      <w:r w:rsidR="00676074">
        <w:t>ovozních)</w:t>
      </w:r>
      <w:r w:rsidRPr="00663669">
        <w:t xml:space="preserve"> prostor</w:t>
      </w:r>
      <w:r w:rsidR="00676074">
        <w:t>ů, v </w:t>
      </w:r>
      <w:r w:rsidRPr="00663669">
        <w:t>návrhu uvažovat s prostorem pro rozvodnu NN. V</w:t>
      </w:r>
      <w:r w:rsidR="002C55EF">
        <w:t> </w:t>
      </w:r>
      <w:r w:rsidRPr="00663669">
        <w:t xml:space="preserve">případě nových stavebních objektů budou tyto mít navrženy základový zemnič, vnější hromosvod, elektroinstalaci apod. Uvažovat také se zpevněnou komunikací pro odstavení služebního automobilu vč. mobilního záložního zdroje </w:t>
      </w:r>
      <w:r w:rsidR="002C55EF">
        <w:t>(</w:t>
      </w:r>
      <w:r w:rsidRPr="00663669">
        <w:t>dieselagregát</w:t>
      </w:r>
      <w:r w:rsidR="002C55EF">
        <w:t>)</w:t>
      </w:r>
      <w:r w:rsidRPr="00663669">
        <w:t>.</w:t>
      </w:r>
      <w:r w:rsidR="00676074">
        <w:t xml:space="preserve"> Dle požadavků provozní technologie bude po konzultaci s VPI SEE Olomouc projednána instalace stabilního záložního zdroje el. energie pro zabezpečení napájení el. energií vybraných odběrů.</w:t>
      </w:r>
    </w:p>
    <w:p w14:paraId="531E733D" w14:textId="2F204389" w:rsidR="005E4CC7" w:rsidRPr="00663669" w:rsidRDefault="005E4CC7" w:rsidP="002C55EF">
      <w:pPr>
        <w:pStyle w:val="Odstavec1-4a"/>
      </w:pPr>
      <w:r w:rsidRPr="00663669">
        <w:t>Silnoproudá a trakční napájecí zařízení</w:t>
      </w:r>
      <w:r w:rsidR="00676074">
        <w:t xml:space="preserve"> (kolej s trolejí pro předtápění, nebo nabíjecí stanice s možností připojení BEMU)</w:t>
      </w:r>
      <w:r w:rsidRPr="00663669">
        <w:t xml:space="preserve"> budou </w:t>
      </w:r>
      <w:r w:rsidR="002C55EF">
        <w:t xml:space="preserve">dohlížena </w:t>
      </w:r>
      <w:r w:rsidRPr="00663669">
        <w:t>systém</w:t>
      </w:r>
      <w:r w:rsidR="002C55EF">
        <w:t>em</w:t>
      </w:r>
      <w:r w:rsidRPr="00663669">
        <w:t xml:space="preserve"> dispečerské řídící techniky (DŘT) s ústředním ovládáním z</w:t>
      </w:r>
      <w:r w:rsidR="00FA163B">
        <w:t xml:space="preserve"> elektrodispečinku</w:t>
      </w:r>
      <w:r w:rsidRPr="00663669">
        <w:t> ED Přerov.</w:t>
      </w:r>
      <w:r w:rsidR="00FA163B">
        <w:t xml:space="preserve"> Instalované technologie umožní místní, dálkové a</w:t>
      </w:r>
      <w:r w:rsidR="00956178">
        <w:t> </w:t>
      </w:r>
      <w:r w:rsidR="00FA163B">
        <w:t>ústřední ovládání.</w:t>
      </w:r>
      <w:r w:rsidRPr="00663669">
        <w:t xml:space="preserve"> DŘT bude provedeno dle komunikačních standardů OŘ Ostrava SEE Olomouc. Rozváděče DŘT ozn. RDRT bude napojeny do optické přenosové sítě. Místní </w:t>
      </w:r>
      <w:r w:rsidRPr="00663669">
        <w:lastRenderedPageBreak/>
        <w:t>optickou kabelizaci pro připojení silnoproudé infrastruktury dráhy řešit jako součást sdělovací technologie, odděleně od</w:t>
      </w:r>
      <w:r w:rsidR="00956178">
        <w:t> </w:t>
      </w:r>
      <w:r w:rsidRPr="00663669">
        <w:t xml:space="preserve">technologie ve správě SEE. </w:t>
      </w:r>
    </w:p>
    <w:p w14:paraId="5237BDCE" w14:textId="4520C755" w:rsidR="005E4CC7" w:rsidRDefault="005E4CC7" w:rsidP="002C55EF">
      <w:pPr>
        <w:pStyle w:val="Odstavec1-4a"/>
      </w:pPr>
      <w:r w:rsidRPr="00663669">
        <w:t>V pozemních technologických a provozních objektech</w:t>
      </w:r>
      <w:r w:rsidR="00676074">
        <w:t xml:space="preserve"> (výpravní budova, technologický objekt, provozní objekt)</w:t>
      </w:r>
      <w:r w:rsidRPr="00663669">
        <w:t xml:space="preserve"> bude vybudováno TZB budovy vč. VZT, chlazení, vytápění apod., pro zajištění požadovaných provozních podmínek projektované technologie.</w:t>
      </w:r>
    </w:p>
    <w:p w14:paraId="60D99860" w14:textId="77777777" w:rsidR="007D016E" w:rsidRPr="007D016E" w:rsidRDefault="007D016E">
      <w:pPr>
        <w:pStyle w:val="Nadpis2-2"/>
        <w:numPr>
          <w:ilvl w:val="1"/>
          <w:numId w:val="6"/>
        </w:numPr>
      </w:pPr>
      <w:bookmarkStart w:id="36" w:name="_Toc199926264"/>
      <w:r w:rsidRPr="007D016E">
        <w:t>Železniční svršek a spodek</w:t>
      </w:r>
      <w:bookmarkEnd w:id="36"/>
    </w:p>
    <w:p w14:paraId="16B776E4" w14:textId="77777777" w:rsidR="007D016E" w:rsidRPr="00370165" w:rsidRDefault="007D016E">
      <w:pPr>
        <w:pStyle w:val="Text2-1"/>
        <w:numPr>
          <w:ilvl w:val="2"/>
          <w:numId w:val="6"/>
        </w:numPr>
        <w:rPr>
          <w:b/>
        </w:rPr>
      </w:pPr>
      <w:r w:rsidRPr="00370165">
        <w:rPr>
          <w:b/>
        </w:rPr>
        <w:t xml:space="preserve">Popis stávajícího stavu </w:t>
      </w:r>
    </w:p>
    <w:p w14:paraId="29D0A046" w14:textId="77777777" w:rsidR="00A80061" w:rsidRPr="002C55EF" w:rsidRDefault="00A80061" w:rsidP="002C55EF">
      <w:pPr>
        <w:pStyle w:val="Text2-2"/>
      </w:pPr>
      <w:r w:rsidRPr="00663669">
        <w:t xml:space="preserve">V dopravně Hovězí jsou dvě </w:t>
      </w:r>
      <w:r w:rsidRPr="002C55EF">
        <w:t>dopravní a jedna manipulační kolej. Do koleje č. 2 je výhybkou č. 3 zaústěna vlečka ve vlastnictví CPS. Železniční svršek je na betonových pražcích SB5 a SB8, kolejnice tvaru S49 a T z roku 1977-1989.</w:t>
      </w:r>
    </w:p>
    <w:p w14:paraId="43A16669" w14:textId="77777777" w:rsidR="00A80061" w:rsidRDefault="00A80061" w:rsidP="002C55EF">
      <w:pPr>
        <w:pStyle w:val="Text2-2"/>
      </w:pPr>
      <w:r w:rsidRPr="002C55EF">
        <w:t>V dopravně Halenkov jsou ve stávajícím stavu dvě dopravní a jedna manipulační kolej. Do koleje č. 1 je zaústěná vlečka ve vlastnictví CPS. Železniční svršek je na dřevěných a betonových</w:t>
      </w:r>
      <w:r w:rsidRPr="00663669">
        <w:t xml:space="preserve"> SB8 a SB5 pražcích, kolejnice tvaru S49 a T, u některých součásti už z roku 1941.</w:t>
      </w:r>
    </w:p>
    <w:p w14:paraId="10CF7D75" w14:textId="6E05DD67" w:rsidR="00C04626" w:rsidRPr="00663669" w:rsidRDefault="00C04626" w:rsidP="002C55EF">
      <w:pPr>
        <w:pStyle w:val="Text2-2"/>
      </w:pPr>
      <w:r>
        <w:t xml:space="preserve">Podrobnější informace jsou uvedeny v příloze </w:t>
      </w:r>
      <w:r>
        <w:fldChar w:fldCharType="begin"/>
      </w:r>
      <w:r>
        <w:instrText xml:space="preserve"> REF _Ref198903011 \r \h </w:instrText>
      </w:r>
      <w:r>
        <w:fldChar w:fldCharType="separate"/>
      </w:r>
      <w:r w:rsidR="009302E0">
        <w:t>7.1.4</w:t>
      </w:r>
      <w:r>
        <w:fldChar w:fldCharType="end"/>
      </w:r>
      <w:r>
        <w:t xml:space="preserve">. </w:t>
      </w:r>
    </w:p>
    <w:p w14:paraId="428D4A63" w14:textId="18A95D3C" w:rsidR="007D016E" w:rsidRPr="00370165" w:rsidRDefault="000D0246">
      <w:pPr>
        <w:pStyle w:val="Text2-1"/>
        <w:numPr>
          <w:ilvl w:val="2"/>
          <w:numId w:val="6"/>
        </w:numPr>
        <w:rPr>
          <w:b/>
        </w:rPr>
      </w:pPr>
      <w:r w:rsidRPr="582468D5">
        <w:rPr>
          <w:b/>
          <w:bCs/>
        </w:rPr>
        <w:t>Požadavky na nový stav</w:t>
      </w:r>
      <w:r w:rsidR="007D016E" w:rsidRPr="00370165">
        <w:rPr>
          <w:b/>
        </w:rPr>
        <w:t xml:space="preserve"> </w:t>
      </w:r>
    </w:p>
    <w:p w14:paraId="34394CE5" w14:textId="54656DE0" w:rsidR="0020455A" w:rsidRPr="002C55EF" w:rsidRDefault="00A80061" w:rsidP="002C55EF">
      <w:pPr>
        <w:pStyle w:val="Text2-2"/>
      </w:pPr>
      <w:bookmarkStart w:id="37" w:name="_Ref173833496"/>
      <w:r w:rsidRPr="00663669">
        <w:t>Zhotovitel zajistí jednotné používání vodičů s připojením kabelovými oky v kolejích a</w:t>
      </w:r>
      <w:r w:rsidR="002C55EF">
        <w:t> </w:t>
      </w:r>
      <w:r w:rsidRPr="00663669">
        <w:t>výhybkách</w:t>
      </w:r>
      <w:r w:rsidRPr="002C55EF">
        <w:t xml:space="preserve">, kde železniční svršek slouží pro vedení zpětných trakčních proudů, tedy ve všech kolejích, nad kterými je/bude trakční vedení, včetně staveb, kde je plánována prostá elektrizace. </w:t>
      </w:r>
      <w:bookmarkEnd w:id="37"/>
    </w:p>
    <w:p w14:paraId="1850A5C6" w14:textId="77777777" w:rsidR="00A80061" w:rsidRPr="002C55EF" w:rsidRDefault="00A80061" w:rsidP="002C55EF">
      <w:pPr>
        <w:pStyle w:val="Text2-2"/>
      </w:pPr>
      <w:r w:rsidRPr="002C55EF">
        <w:t>V rámci výměny kameniva v kolejovém loži, se požaduje řešit tato problematika přednostně recyklací kameniva vyzískávaného z kolejového lože.</w:t>
      </w:r>
    </w:p>
    <w:p w14:paraId="2C5CBFB7" w14:textId="7AF47808" w:rsidR="001F6B70" w:rsidRPr="002C55EF" w:rsidRDefault="003A6F20" w:rsidP="002C55EF">
      <w:pPr>
        <w:pStyle w:val="Text2-2"/>
      </w:pPr>
      <w:r w:rsidRPr="002C55EF">
        <w:t xml:space="preserve">Pro </w:t>
      </w:r>
      <w:r w:rsidR="008A3EA4" w:rsidRPr="002C55EF">
        <w:t xml:space="preserve">celou </w:t>
      </w:r>
      <w:r w:rsidR="00D662A4" w:rsidRPr="002C55EF">
        <w:t xml:space="preserve">sledovanou </w:t>
      </w:r>
      <w:r w:rsidR="008A3EA4" w:rsidRPr="002C55EF">
        <w:t>trať Vsetín – Velké Kralovice</w:t>
      </w:r>
      <w:r w:rsidRPr="002C55EF">
        <w:t xml:space="preserve"> bude zpracován</w:t>
      </w:r>
      <w:r w:rsidR="00531AEB" w:rsidRPr="002C55EF">
        <w:t>o výhledové zvýšení traťové rychlosti formou optimalizace GPK a výhledové uspořádání dopraven, respektující nasazení ETCS, a to ve vztahu k optimálnímu návrhu trakčního vedení.</w:t>
      </w:r>
      <w:r w:rsidR="008A3EA4" w:rsidRPr="002C55EF">
        <w:t xml:space="preserve"> </w:t>
      </w:r>
    </w:p>
    <w:p w14:paraId="482A6D0C" w14:textId="3E764B63" w:rsidR="00E04EE2" w:rsidRPr="002C55EF" w:rsidRDefault="00E04EE2" w:rsidP="002C55EF">
      <w:pPr>
        <w:pStyle w:val="Text2-2"/>
      </w:pPr>
      <w:bookmarkStart w:id="38" w:name="_Toc180572429"/>
      <w:r w:rsidRPr="002C55EF">
        <w:t>Navrhovaný stav železniční svršek/spodek/nástupiště vzejde ze zpracované dopravní technologie podchycující dopady implementace ETCS L1 LS (dopady na výše uvolňovacích rychlostí, dopady na využitelné délky kolejí, nástupních hran a z toho plynoucí dopady na hodnoty normativů délek apod.) a zavedení elektrické vozby.</w:t>
      </w:r>
    </w:p>
    <w:p w14:paraId="30B22165" w14:textId="3E6F9BBD" w:rsidR="00BB6402" w:rsidRDefault="00BB6402" w:rsidP="002C55EF">
      <w:pPr>
        <w:pStyle w:val="Text2-2"/>
      </w:pPr>
      <w:r w:rsidRPr="002C55EF">
        <w:t>Upozorňujeme na nestabilní svah v km cca 17,5 – 18,0 vpravo (směrem do řeky Vsetínská Bečva). V tomto</w:t>
      </w:r>
      <w:r>
        <w:t xml:space="preserve"> úseku doporučujeme osazovat stožáry TV vlevo, kdyby bylo v případě deformací svahu nutno provádět opravné práce. </w:t>
      </w:r>
    </w:p>
    <w:p w14:paraId="56A89ECD" w14:textId="26E1CC49" w:rsidR="007D016E" w:rsidRPr="007D016E" w:rsidRDefault="000D0246">
      <w:pPr>
        <w:pStyle w:val="Nadpis2-2"/>
        <w:numPr>
          <w:ilvl w:val="1"/>
          <w:numId w:val="6"/>
        </w:numPr>
      </w:pPr>
      <w:bookmarkStart w:id="39" w:name="_Toc199926265"/>
      <w:r>
        <w:t>Nástupiště</w:t>
      </w:r>
      <w:bookmarkEnd w:id="38"/>
      <w:bookmarkEnd w:id="39"/>
    </w:p>
    <w:p w14:paraId="1DE0FAB6" w14:textId="77777777" w:rsidR="007D016E" w:rsidRPr="00370165" w:rsidRDefault="007D016E">
      <w:pPr>
        <w:pStyle w:val="Text2-1"/>
        <w:numPr>
          <w:ilvl w:val="2"/>
          <w:numId w:val="6"/>
        </w:numPr>
        <w:rPr>
          <w:b/>
        </w:rPr>
      </w:pPr>
      <w:r w:rsidRPr="00370165">
        <w:rPr>
          <w:b/>
        </w:rPr>
        <w:t xml:space="preserve">Popis stávajícího stavu </w:t>
      </w:r>
    </w:p>
    <w:p w14:paraId="78A0EF8A" w14:textId="47CB34C3" w:rsidR="001F6B70" w:rsidRPr="002C55EF" w:rsidRDefault="001F6B70" w:rsidP="002C55EF">
      <w:pPr>
        <w:pStyle w:val="Text2-2"/>
      </w:pPr>
      <w:r w:rsidRPr="00663669">
        <w:t xml:space="preserve">V současné době je </w:t>
      </w:r>
      <w:r w:rsidRPr="002C55EF">
        <w:t>výstup a nástup cestujících v dopravně Hovězí realizován na dvou nástupištích u kol. č. 1 a č. 2. Nástupiště jsou sypaná s pevnou nástupní hranou s</w:t>
      </w:r>
      <w:r w:rsidR="002C55EF">
        <w:t> </w:t>
      </w:r>
      <w:r w:rsidRPr="002C55EF">
        <w:t>délkou nástupní hrany 90 m. Nástupiště je ve špatném technickém stavu a</w:t>
      </w:r>
      <w:r w:rsidR="002C55EF">
        <w:t> </w:t>
      </w:r>
      <w:r w:rsidRPr="002C55EF">
        <w:t>nesplňuje požadavky pro přístup osobám s omezenou schopností pohybu a</w:t>
      </w:r>
      <w:r w:rsidR="002C55EF">
        <w:t> </w:t>
      </w:r>
      <w:r w:rsidRPr="002C55EF">
        <w:t>orientace.</w:t>
      </w:r>
    </w:p>
    <w:p w14:paraId="51126F47" w14:textId="77777777" w:rsidR="001F6B70" w:rsidRDefault="001F6B70" w:rsidP="002C55EF">
      <w:pPr>
        <w:pStyle w:val="Text2-2"/>
      </w:pPr>
      <w:r w:rsidRPr="002C55EF">
        <w:t>V současné době je výstup</w:t>
      </w:r>
      <w:r w:rsidRPr="00663669">
        <w:t xml:space="preserve"> a nástup cestujících v dopravně Halenkov realizován na dvou nástupištích u kol. č. 1 a č. 2. Nástupiště jsou sypaná s pevnou nástupní hranou s délkou nástupní hrany 80 m. Nástupiště nesplňuje požadavky pro přístup osobám s omezenou schopností pohybu a orientace.</w:t>
      </w:r>
    </w:p>
    <w:p w14:paraId="4B43D13B" w14:textId="77777777" w:rsidR="001F6B70" w:rsidRDefault="001F6B70" w:rsidP="002C55EF">
      <w:pPr>
        <w:pStyle w:val="Text2-2"/>
      </w:pPr>
      <w:r>
        <w:t xml:space="preserve">V současné době je výstup a nástup cestujících v dopravně Velké Karlovice </w:t>
      </w:r>
      <w:r w:rsidRPr="002C55EF">
        <w:t>realizován</w:t>
      </w:r>
      <w:r>
        <w:t xml:space="preserve"> pouze u jedné nástupištní hrany u kol. č. 1. </w:t>
      </w:r>
      <w:r w:rsidRPr="00663669">
        <w:t xml:space="preserve">Nástupiště jsou sypaná s pevnou nástupní hranou s délkou nástupní hrany </w:t>
      </w:r>
      <w:r>
        <w:t>10</w:t>
      </w:r>
      <w:r w:rsidRPr="00663669">
        <w:t>0 m. Nástupiště nesplňuje požadavky pro přístup osobám s omezenou schopností pohybu a orientace.</w:t>
      </w:r>
    </w:p>
    <w:p w14:paraId="010A9BA8" w14:textId="77777777" w:rsidR="007D016E" w:rsidRPr="00370165" w:rsidRDefault="007D016E">
      <w:pPr>
        <w:pStyle w:val="Text2-1"/>
        <w:numPr>
          <w:ilvl w:val="2"/>
          <w:numId w:val="6"/>
        </w:numPr>
        <w:rPr>
          <w:b/>
        </w:rPr>
      </w:pPr>
      <w:r w:rsidRPr="00370165">
        <w:rPr>
          <w:b/>
        </w:rPr>
        <w:t xml:space="preserve">Požadavky na nový stav </w:t>
      </w:r>
    </w:p>
    <w:p w14:paraId="28060EDD" w14:textId="5EA5769C" w:rsidR="001F6B70" w:rsidRDefault="00E04EE2" w:rsidP="002C55EF">
      <w:pPr>
        <w:pStyle w:val="Text2-2"/>
      </w:pPr>
      <w:r w:rsidRPr="00F60D97">
        <w:lastRenderedPageBreak/>
        <w:t xml:space="preserve">Navrhovaný stav železniční svršek/spodek/nástupiště vzejde ze zpracované dopravní technologie </w:t>
      </w:r>
      <w:r w:rsidRPr="002C55EF">
        <w:t>podchycující</w:t>
      </w:r>
      <w:r w:rsidRPr="00F60D97">
        <w:t xml:space="preserve"> dopady implementace ETCS L1 LS (dopady na výš</w:t>
      </w:r>
      <w:r w:rsidR="00F60D97">
        <w:t>i</w:t>
      </w:r>
      <w:r w:rsidRPr="00F60D97">
        <w:t xml:space="preserve"> uvolňovacích rychlostí, dopady na využitelné délky kolejí, nástupních hran a z toho plynoucí dopady na hodnoty normativů délek apod.) a zavedení elektrické vozby.</w:t>
      </w:r>
    </w:p>
    <w:p w14:paraId="29557212" w14:textId="6F1B1192" w:rsidR="00C04626" w:rsidRPr="00F60D97" w:rsidRDefault="00C04626" w:rsidP="002C55EF">
      <w:pPr>
        <w:pStyle w:val="Text2-2"/>
      </w:pPr>
      <w:r>
        <w:t xml:space="preserve">Bližší informace k nástupištím jsou uvedeny v příloze </w:t>
      </w:r>
      <w:r>
        <w:fldChar w:fldCharType="begin"/>
      </w:r>
      <w:r>
        <w:instrText xml:space="preserve"> REF _Ref198902951 \r \h </w:instrText>
      </w:r>
      <w:r>
        <w:fldChar w:fldCharType="separate"/>
      </w:r>
      <w:r w:rsidR="009302E0">
        <w:t>7.1.8</w:t>
      </w:r>
      <w:r>
        <w:fldChar w:fldCharType="end"/>
      </w:r>
      <w:r>
        <w:t>.</w:t>
      </w:r>
    </w:p>
    <w:p w14:paraId="6024F413" w14:textId="77777777" w:rsidR="007D016E" w:rsidRPr="00F60D97" w:rsidRDefault="007D016E">
      <w:pPr>
        <w:pStyle w:val="Nadpis2-2"/>
        <w:numPr>
          <w:ilvl w:val="1"/>
          <w:numId w:val="6"/>
        </w:numPr>
      </w:pPr>
      <w:bookmarkStart w:id="40" w:name="_Toc199926266"/>
      <w:r w:rsidRPr="00F60D97">
        <w:t>Železniční přejezdy</w:t>
      </w:r>
      <w:bookmarkEnd w:id="40"/>
    </w:p>
    <w:p w14:paraId="04B45882" w14:textId="77777777" w:rsidR="007D016E" w:rsidRPr="00370165" w:rsidRDefault="007D016E">
      <w:pPr>
        <w:pStyle w:val="Text2-1"/>
        <w:numPr>
          <w:ilvl w:val="2"/>
          <w:numId w:val="6"/>
        </w:numPr>
        <w:rPr>
          <w:b/>
        </w:rPr>
      </w:pPr>
      <w:r w:rsidRPr="00370165">
        <w:rPr>
          <w:b/>
        </w:rPr>
        <w:t xml:space="preserve">Popis stávajícího stavu </w:t>
      </w:r>
    </w:p>
    <w:p w14:paraId="1C7A127A" w14:textId="77777777" w:rsidR="001F6B70" w:rsidRPr="002C55EF" w:rsidRDefault="001F6B70" w:rsidP="002C55EF">
      <w:pPr>
        <w:pStyle w:val="Text2-2"/>
      </w:pPr>
      <w:r w:rsidRPr="00663669">
        <w:t xml:space="preserve">Předmětný traťový úsek obsahuje 64 železničních přejezdů/přechodů, 13 železničních přejezdů </w:t>
      </w:r>
      <w:r w:rsidRPr="002C55EF">
        <w:t xml:space="preserve">je zabezpečeno PZS se závorami, 8 železničních přejezdů je zabezpečeno PZS bez závor a 43 železničních přejezdů je zabezpečeno pouze výstražnými kříži. </w:t>
      </w:r>
    </w:p>
    <w:p w14:paraId="12239337" w14:textId="39EDF297" w:rsidR="001F6B70" w:rsidRPr="002C55EF" w:rsidRDefault="001F6B70" w:rsidP="002C55EF">
      <w:pPr>
        <w:pStyle w:val="Text2-2"/>
      </w:pPr>
      <w:r w:rsidRPr="002C55EF">
        <w:t>V dopravně Hovězí v blízkosti zhlaví na Velké Karlovice se nachází přejezdy P8065 v</w:t>
      </w:r>
      <w:r w:rsidR="002C55EF">
        <w:t> </w:t>
      </w:r>
      <w:r w:rsidRPr="002C55EF">
        <w:t>km 7</w:t>
      </w:r>
      <w:r w:rsidR="007944A6" w:rsidRPr="002C55EF">
        <w:t>,</w:t>
      </w:r>
      <w:r w:rsidRPr="002C55EF">
        <w:t xml:space="preserve">621 a P8066 v km 7,633 naposledy rekonstruovány 2011. </w:t>
      </w:r>
    </w:p>
    <w:p w14:paraId="79D354A2" w14:textId="619BA038" w:rsidR="001F6B70" w:rsidRPr="00663669" w:rsidRDefault="001F6B70" w:rsidP="002C55EF">
      <w:pPr>
        <w:pStyle w:val="Text2-2"/>
      </w:pPr>
      <w:r w:rsidRPr="002C55EF">
        <w:t>V dopravně Halenkov v blízkosti zhlaví na Velké Karlovice se nachází přejezd P8088 v km 15,225 naposledy rekonstruován</w:t>
      </w:r>
      <w:r w:rsidRPr="00663669">
        <w:t xml:space="preserve"> v roce </w:t>
      </w:r>
      <w:r w:rsidR="00AD7C2C" w:rsidRPr="00663669">
        <w:t>2020–2021</w:t>
      </w:r>
      <w:r w:rsidRPr="00663669">
        <w:t xml:space="preserve">. </w:t>
      </w:r>
    </w:p>
    <w:p w14:paraId="7CB5EF05" w14:textId="77777777" w:rsidR="007D016E" w:rsidRPr="00370165" w:rsidRDefault="007D016E">
      <w:pPr>
        <w:pStyle w:val="Text2-1"/>
        <w:numPr>
          <w:ilvl w:val="2"/>
          <w:numId w:val="6"/>
        </w:numPr>
        <w:rPr>
          <w:b/>
        </w:rPr>
      </w:pPr>
      <w:r w:rsidRPr="00370165">
        <w:rPr>
          <w:b/>
        </w:rPr>
        <w:t xml:space="preserve">Požadavky na nový stav </w:t>
      </w:r>
    </w:p>
    <w:p w14:paraId="0E53F6DD" w14:textId="71BA04BB" w:rsidR="001F6B70" w:rsidRPr="002C55EF" w:rsidRDefault="001F6B70" w:rsidP="002C55EF">
      <w:pPr>
        <w:pStyle w:val="Text2-2"/>
      </w:pPr>
      <w:r>
        <w:t xml:space="preserve">V úsecích, kde dojde ke zvýšení traťové rychlosti nad 60 km/h je potřebné prověřit na </w:t>
      </w:r>
      <w:r w:rsidRPr="002C55EF">
        <w:t xml:space="preserve">přejezdech s výstražnými kříži jejich zrušení </w:t>
      </w:r>
      <w:r w:rsidR="00FA72DB">
        <w:t>po</w:t>
      </w:r>
      <w:r w:rsidRPr="002C55EF">
        <w:t>dle</w:t>
      </w:r>
      <w:r w:rsidR="00FA72DB">
        <w:t xml:space="preserve"> směrnice </w:t>
      </w:r>
      <w:r w:rsidRPr="002C55EF">
        <w:t xml:space="preserve">SŽ </w:t>
      </w:r>
      <w:r w:rsidR="00FA72DB">
        <w:t>SM0</w:t>
      </w:r>
      <w:r w:rsidRPr="002C55EF">
        <w:t>86. Pokud zrušení přejezdu, popř. zřízení objízdné trasy není možné bude projednáno doplnění PZS se závorami.</w:t>
      </w:r>
    </w:p>
    <w:p w14:paraId="2D8087CC" w14:textId="2985B6E7" w:rsidR="001F6B70" w:rsidRPr="002C55EF" w:rsidRDefault="001F6B70" w:rsidP="002C55EF">
      <w:pPr>
        <w:pStyle w:val="Text2-2"/>
      </w:pPr>
      <w:r w:rsidRPr="002C55EF">
        <w:t>Požadujeme prověřit na zrušení všechny železniční přejezdy, které se dají zrušit bez kompenzací nebo s kompenzacemi bez vysokých nákladů (bez MÚK)</w:t>
      </w:r>
      <w:r w:rsidR="00501215">
        <w:t xml:space="preserve"> a bez prodloužení doby projednání připravované stavby</w:t>
      </w:r>
      <w:r w:rsidRPr="002C55EF">
        <w:t xml:space="preserve">. Dále požadujeme vyřešit všechny železniční přejezdy s hodnocením RP </w:t>
      </w:r>
      <w:r w:rsidR="00501215">
        <w:t>v souladu se směrnicí SŽ SM</w:t>
      </w:r>
      <w:r w:rsidR="00D80993">
        <w:t>0</w:t>
      </w:r>
      <w:r w:rsidR="00501215">
        <w:t>86</w:t>
      </w:r>
      <w:r w:rsidRPr="002C55EF">
        <w:t>.</w:t>
      </w:r>
    </w:p>
    <w:p w14:paraId="1601051B" w14:textId="017501F4" w:rsidR="000D0246" w:rsidRPr="00663669" w:rsidRDefault="000D0246" w:rsidP="002C55EF">
      <w:pPr>
        <w:pStyle w:val="Text2-2"/>
      </w:pPr>
      <w:r w:rsidRPr="002C55EF">
        <w:t xml:space="preserve">S ohledem na využití traťové rychlosti dané směrovými poměry a zvýšení bezpečnosti na železničních přejezdech s výstražnými kříži bude přednostně prověřeno jejich zrušení </w:t>
      </w:r>
      <w:r w:rsidR="003E45EF">
        <w:t>po</w:t>
      </w:r>
      <w:r>
        <w:t xml:space="preserve">dle </w:t>
      </w:r>
      <w:r w:rsidR="003E45EF">
        <w:t xml:space="preserve">směrnice </w:t>
      </w:r>
      <w:r>
        <w:t>S</w:t>
      </w:r>
      <w:r w:rsidR="003E45EF">
        <w:t xml:space="preserve">Ž </w:t>
      </w:r>
      <w:r>
        <w:t>S</w:t>
      </w:r>
      <w:r w:rsidR="003E45EF">
        <w:t>M0</w:t>
      </w:r>
      <w:r>
        <w:t xml:space="preserve">86. Pokud zrušení přejezdu, popř. zřízení objízdné trasy </w:t>
      </w:r>
      <w:r w:rsidR="00711B2D">
        <w:t>nebude</w:t>
      </w:r>
      <w:r>
        <w:t xml:space="preserve"> možné</w:t>
      </w:r>
      <w:r w:rsidR="00711B2D">
        <w:t>,</w:t>
      </w:r>
      <w:r>
        <w:t xml:space="preserve"> bude projednáno</w:t>
      </w:r>
      <w:r w:rsidR="004F446A">
        <w:t xml:space="preserve"> zabezpečení přejezdu v souladu s platnou legislativou.</w:t>
      </w:r>
    </w:p>
    <w:p w14:paraId="03DB5AF8" w14:textId="77777777" w:rsidR="007D016E" w:rsidRPr="007D016E" w:rsidRDefault="007D016E">
      <w:pPr>
        <w:pStyle w:val="Nadpis2-2"/>
        <w:numPr>
          <w:ilvl w:val="1"/>
          <w:numId w:val="6"/>
        </w:numPr>
      </w:pPr>
      <w:bookmarkStart w:id="41" w:name="_Toc199926267"/>
      <w:r w:rsidRPr="007D016E">
        <w:t>Mosty, propustky, zdi</w:t>
      </w:r>
      <w:bookmarkEnd w:id="41"/>
    </w:p>
    <w:p w14:paraId="113D85C2" w14:textId="77777777" w:rsidR="007D016E" w:rsidRPr="00370165" w:rsidRDefault="007D016E">
      <w:pPr>
        <w:pStyle w:val="Text2-1"/>
        <w:numPr>
          <w:ilvl w:val="2"/>
          <w:numId w:val="6"/>
        </w:numPr>
        <w:rPr>
          <w:b/>
        </w:rPr>
      </w:pPr>
      <w:r w:rsidRPr="00370165">
        <w:rPr>
          <w:b/>
        </w:rPr>
        <w:t xml:space="preserve">Popis stávajícího stavu </w:t>
      </w:r>
    </w:p>
    <w:p w14:paraId="49F613A6" w14:textId="77777777" w:rsidR="001F6B70" w:rsidRPr="002C55EF" w:rsidRDefault="001F6B70" w:rsidP="002C55EF">
      <w:pPr>
        <w:pStyle w:val="Text2-2"/>
      </w:pPr>
      <w:r w:rsidRPr="008F1B2C">
        <w:t xml:space="preserve">Na trati Vsetín – Velké Karlovice je </w:t>
      </w:r>
      <w:r w:rsidRPr="002C55EF">
        <w:t xml:space="preserve">73 propustků a 14 mostů.  Stupněm 3 je hodnoceno 11 mostních objektů – 10 propustků a 1 most. </w:t>
      </w:r>
    </w:p>
    <w:p w14:paraId="005CA977" w14:textId="665E695D" w:rsidR="001F6B70" w:rsidRPr="002C55EF" w:rsidRDefault="001F6B70" w:rsidP="002C55EF">
      <w:pPr>
        <w:pStyle w:val="Text2-2"/>
      </w:pPr>
      <w:r w:rsidRPr="002C55EF">
        <w:t>Zdi má v evidenci správa tratí.</w:t>
      </w:r>
      <w:r w:rsidR="00070AA1">
        <w:t xml:space="preserve"> Seznam zdí v evidenci správy tratí je uveden v příloze </w:t>
      </w:r>
      <w:r w:rsidR="00070AA1">
        <w:fldChar w:fldCharType="begin"/>
      </w:r>
      <w:r w:rsidR="00070AA1">
        <w:instrText xml:space="preserve"> REF _Ref198885046 \r \h </w:instrText>
      </w:r>
      <w:r w:rsidR="00070AA1">
        <w:fldChar w:fldCharType="separate"/>
      </w:r>
      <w:r w:rsidR="009302E0">
        <w:t>7.1.7</w:t>
      </w:r>
      <w:r w:rsidR="00070AA1">
        <w:fldChar w:fldCharType="end"/>
      </w:r>
      <w:r w:rsidR="00070AA1">
        <w:t xml:space="preserve">. </w:t>
      </w:r>
    </w:p>
    <w:p w14:paraId="7DDDEBC1" w14:textId="7E388E93" w:rsidR="001F6B70" w:rsidRDefault="0003531B" w:rsidP="002C55EF">
      <w:pPr>
        <w:pStyle w:val="Text2-2"/>
      </w:pPr>
      <w:r w:rsidRPr="00F45284">
        <w:rPr>
          <w:noProof/>
        </w:rPr>
        <w:drawing>
          <wp:anchor distT="0" distB="0" distL="114300" distR="114300" simplePos="0" relativeHeight="251658240" behindDoc="0" locked="0" layoutInCell="1" allowOverlap="0" wp14:anchorId="31771E38" wp14:editId="6AC6D79A">
            <wp:simplePos x="0" y="0"/>
            <wp:positionH relativeFrom="column">
              <wp:posOffset>26670</wp:posOffset>
            </wp:positionH>
            <wp:positionV relativeFrom="paragraph">
              <wp:posOffset>232410</wp:posOffset>
            </wp:positionV>
            <wp:extent cx="5537835" cy="1123950"/>
            <wp:effectExtent l="0" t="0" r="5715" b="0"/>
            <wp:wrapTopAndBottom/>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537835" cy="11239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1F6B70" w:rsidRPr="003E45EF">
        <w:t>Mostní objekty s rozpětím větším než 18 m:</w:t>
      </w:r>
    </w:p>
    <w:p w14:paraId="0DA6EF2A" w14:textId="77777777" w:rsidR="00141605" w:rsidRDefault="00141605" w:rsidP="00141605">
      <w:pPr>
        <w:pStyle w:val="Text2-2"/>
        <w:numPr>
          <w:ilvl w:val="0"/>
          <w:numId w:val="0"/>
        </w:numPr>
      </w:pPr>
    </w:p>
    <w:p w14:paraId="29F14036" w14:textId="7B4F88ED" w:rsidR="00141605" w:rsidRPr="003E45EF" w:rsidRDefault="00141605" w:rsidP="002C55EF">
      <w:pPr>
        <w:pStyle w:val="Text2-2"/>
      </w:pPr>
      <w:r>
        <w:t>Další informace o mostních objektech a propustcích jsou uvedeny v</w:t>
      </w:r>
      <w:r w:rsidR="007447D5">
        <w:t> </w:t>
      </w:r>
      <w:r>
        <w:t>příloze</w:t>
      </w:r>
      <w:r w:rsidR="007447D5">
        <w:t xml:space="preserve"> </w:t>
      </w:r>
      <w:r w:rsidR="007447D5">
        <w:fldChar w:fldCharType="begin"/>
      </w:r>
      <w:r w:rsidR="007447D5">
        <w:instrText xml:space="preserve"> REF _Ref198885418 \r \h </w:instrText>
      </w:r>
      <w:r w:rsidR="007447D5">
        <w:fldChar w:fldCharType="separate"/>
      </w:r>
      <w:r w:rsidR="009302E0">
        <w:t>7.1.6</w:t>
      </w:r>
      <w:r w:rsidR="007447D5">
        <w:fldChar w:fldCharType="end"/>
      </w:r>
      <w:r>
        <w:t>.</w:t>
      </w:r>
    </w:p>
    <w:p w14:paraId="7F4C1BF0" w14:textId="77777777" w:rsidR="007D016E" w:rsidRPr="00370165" w:rsidRDefault="007D016E" w:rsidP="00D20C65">
      <w:pPr>
        <w:pStyle w:val="Text2-1"/>
        <w:keepNext/>
        <w:numPr>
          <w:ilvl w:val="2"/>
          <w:numId w:val="6"/>
        </w:numPr>
        <w:ind w:left="750" w:hanging="750"/>
        <w:rPr>
          <w:b/>
        </w:rPr>
      </w:pPr>
      <w:r w:rsidRPr="00370165">
        <w:rPr>
          <w:b/>
        </w:rPr>
        <w:t xml:space="preserve">Požadavky na nový stav </w:t>
      </w:r>
    </w:p>
    <w:p w14:paraId="08596336" w14:textId="77777777" w:rsidR="00AC7616" w:rsidRPr="002C55EF" w:rsidRDefault="00AC7616" w:rsidP="002C55EF">
      <w:pPr>
        <w:pStyle w:val="Text2-2"/>
      </w:pPr>
      <w:r>
        <w:t xml:space="preserve">U všech mostních objektů musí být </w:t>
      </w:r>
      <w:r w:rsidRPr="002C55EF">
        <w:t xml:space="preserve">stanovena zatížitelnost podle předpisu SŽ S5/1 Diagnostika, zatížitelnost a přechodnost železničních mostních objektů (čj. </w:t>
      </w:r>
      <w:r w:rsidRPr="002C55EF">
        <w:lastRenderedPageBreak/>
        <w:t>11728/2021-SŽ-GŘ-O13, ze dne 4. března 2021) a prokázána přechodnost traťové třídy C3/50 (viz protokol z posouzení tratě na cílovou traťovou třídu zatížení).</w:t>
      </w:r>
    </w:p>
    <w:p w14:paraId="683FCB75" w14:textId="77777777" w:rsidR="00AC7616" w:rsidRPr="002C55EF" w:rsidRDefault="00AC7616" w:rsidP="002C55EF">
      <w:pPr>
        <w:pStyle w:val="Text2-2"/>
      </w:pPr>
      <w:r w:rsidRPr="002C55EF">
        <w:t xml:space="preserve">Z hlediska mostů je trať zařazena dle ČSN EN 1991-2/Z4 do 4. třídy tratí. </w:t>
      </w:r>
    </w:p>
    <w:p w14:paraId="726D3439" w14:textId="1909B2B7" w:rsidR="00AC7616" w:rsidRDefault="00AC7616" w:rsidP="002C55EF">
      <w:pPr>
        <w:pStyle w:val="Text2-2"/>
      </w:pPr>
      <w:r w:rsidRPr="002C55EF">
        <w:t>Další požadavky na zpracování mostních</w:t>
      </w:r>
      <w:r>
        <w:t xml:space="preserve"> objektů jsou uvedeny ve</w:t>
      </w:r>
      <w:r w:rsidR="0003531B">
        <w:t> </w:t>
      </w:r>
      <w:r w:rsidR="00600295" w:rsidRPr="00935A0E">
        <w:t>VTP/DOKUMENTACE/0</w:t>
      </w:r>
      <w:r w:rsidR="00600295">
        <w:t>7</w:t>
      </w:r>
      <w:r w:rsidR="00600295" w:rsidRPr="00935A0E">
        <w:t>/2</w:t>
      </w:r>
      <w:r w:rsidR="00600295">
        <w:t>4</w:t>
      </w:r>
      <w:r>
        <w:t>.</w:t>
      </w:r>
    </w:p>
    <w:p w14:paraId="06895D6F" w14:textId="77777777" w:rsidR="007D016E" w:rsidRPr="007D016E" w:rsidRDefault="007D016E">
      <w:pPr>
        <w:pStyle w:val="Nadpis2-2"/>
        <w:numPr>
          <w:ilvl w:val="1"/>
          <w:numId w:val="6"/>
        </w:numPr>
      </w:pPr>
      <w:bookmarkStart w:id="42" w:name="_Toc199926268"/>
      <w:r w:rsidRPr="007D016E">
        <w:t>Ostatní objekty</w:t>
      </w:r>
      <w:bookmarkEnd w:id="42"/>
    </w:p>
    <w:p w14:paraId="5ED20CF7" w14:textId="77777777" w:rsidR="007D016E" w:rsidRPr="007D016E" w:rsidRDefault="007D016E">
      <w:pPr>
        <w:pStyle w:val="Text2-1"/>
        <w:numPr>
          <w:ilvl w:val="2"/>
          <w:numId w:val="6"/>
        </w:numPr>
      </w:pPr>
      <w:r w:rsidRPr="007D016E">
        <w:t>Součástí stavby budou rovněž nezbytné další objekty nutné pro realizaci díla, zejména přeložky a ochrana inženýrských sítí, úpravy pozemních komunikací nebo nové komunikace (k technologickým objektům nebo jako náhrada za rušené přejezdy), kabelovody, protihluková opatření a podobně.</w:t>
      </w:r>
    </w:p>
    <w:p w14:paraId="3B484EED" w14:textId="77777777" w:rsidR="007D016E" w:rsidRPr="007D016E" w:rsidRDefault="007D016E">
      <w:pPr>
        <w:pStyle w:val="Nadpis2-2"/>
        <w:numPr>
          <w:ilvl w:val="1"/>
          <w:numId w:val="6"/>
        </w:numPr>
      </w:pPr>
      <w:bookmarkStart w:id="43" w:name="_Toc199926269"/>
      <w:r w:rsidRPr="007D016E">
        <w:t>Pozemní stavební objekty</w:t>
      </w:r>
      <w:bookmarkEnd w:id="43"/>
    </w:p>
    <w:p w14:paraId="6B9B3385" w14:textId="77777777" w:rsidR="00370165" w:rsidRPr="00F678E3" w:rsidRDefault="00370165">
      <w:pPr>
        <w:pStyle w:val="Text2-1"/>
        <w:numPr>
          <w:ilvl w:val="2"/>
          <w:numId w:val="6"/>
        </w:numPr>
        <w:rPr>
          <w:rStyle w:val="Tun"/>
        </w:rPr>
      </w:pPr>
      <w:r w:rsidRPr="00F678E3">
        <w:rPr>
          <w:rStyle w:val="Tun"/>
        </w:rPr>
        <w:t xml:space="preserve">Popis stávajícího stavu </w:t>
      </w:r>
    </w:p>
    <w:p w14:paraId="2242971E" w14:textId="4735C3ED" w:rsidR="000D3E53" w:rsidRPr="002C55EF" w:rsidRDefault="000D3E53" w:rsidP="002C55EF">
      <w:pPr>
        <w:pStyle w:val="Text2-2"/>
      </w:pPr>
      <w:r w:rsidRPr="006670D7">
        <w:t>Hovězí – výpravní budova + 1 BJ č.p. 16 IC6000315163, kilometrová poloha 7,562 SR70 354522, kategorie dle UIC E. Budova se nachází na pozemku st. 1500 v</w:t>
      </w:r>
      <w:r w:rsidR="0003531B">
        <w:t> </w:t>
      </w:r>
      <w:r w:rsidRPr="006670D7">
        <w:t>majetku SŽ, stavba pochází z roku 1908. Zastavěná plocha 171 m</w:t>
      </w:r>
      <w:r w:rsidRPr="00F45284">
        <w:rPr>
          <w:vertAlign w:val="superscript"/>
        </w:rPr>
        <w:t>2</w:t>
      </w:r>
      <w:r w:rsidRPr="006670D7">
        <w:t xml:space="preserve">, obestavěný prostor </w:t>
      </w:r>
      <w:r w:rsidRPr="002C55EF">
        <w:t>1209 m3. Objekt je samostatně stojící, přízemní, částečně podsklepený, o</w:t>
      </w:r>
      <w:r w:rsidR="0003531B">
        <w:t> </w:t>
      </w:r>
      <w:r w:rsidRPr="002C55EF">
        <w:t xml:space="preserve">dvou traktech půdorysného uspořádání ve tvaru L. </w:t>
      </w:r>
      <w:r w:rsidR="0047165C" w:rsidRPr="002C55EF">
        <w:t>Halenkov – výpravní</w:t>
      </w:r>
      <w:r w:rsidRPr="002C55EF">
        <w:t xml:space="preserve"> budova +1BJ č.p.360 IC6000325507, kilometrová poloha 15,160, SR70 334920, kategorie dle UIC E. Budova se nachází na pozemku p.</w:t>
      </w:r>
      <w:r w:rsidR="0003531B">
        <w:t> </w:t>
      </w:r>
      <w:r w:rsidRPr="002C55EF">
        <w:t>č. st. 646 a p.</w:t>
      </w:r>
      <w:r w:rsidR="0003531B">
        <w:t> </w:t>
      </w:r>
      <w:r w:rsidRPr="002C55EF">
        <w:t>č. 6163/1 v majetku SŽ, stavba pochází z roku 1908. Zastavěná plocha 211 m</w:t>
      </w:r>
      <w:r w:rsidRPr="00F45284">
        <w:rPr>
          <w:vertAlign w:val="superscript"/>
        </w:rPr>
        <w:t>2</w:t>
      </w:r>
      <w:r w:rsidRPr="002C55EF">
        <w:t>, obestavěný prostor 1270 m</w:t>
      </w:r>
      <w:r w:rsidRPr="00F45284">
        <w:rPr>
          <w:vertAlign w:val="superscript"/>
        </w:rPr>
        <w:t>3</w:t>
      </w:r>
      <w:r w:rsidRPr="002C55EF">
        <w:t xml:space="preserve">. Objekt je samostatně stojící, přízemní, částečně podsklepený, o dvou traktech půdorysného uspořádání ve tvaru U. </w:t>
      </w:r>
    </w:p>
    <w:p w14:paraId="2B9C58C4" w14:textId="545FB784" w:rsidR="000D3E53" w:rsidRPr="002C55EF" w:rsidRDefault="000D3E53" w:rsidP="002C55EF">
      <w:pPr>
        <w:pStyle w:val="Text2-2"/>
      </w:pPr>
      <w:r w:rsidRPr="002C55EF">
        <w:t xml:space="preserve">Velké </w:t>
      </w:r>
      <w:r w:rsidR="0047165C" w:rsidRPr="002C55EF">
        <w:t>Karlovice – výpravní</w:t>
      </w:r>
      <w:r w:rsidRPr="002C55EF">
        <w:t xml:space="preserve"> budova, IC6000325509, Kilometrická poloha: 27,3 km + 48 m, p.</w:t>
      </w:r>
      <w:r w:rsidR="0003531B">
        <w:t> </w:t>
      </w:r>
      <w:r w:rsidRPr="002C55EF">
        <w:t>č.  995 k.</w:t>
      </w:r>
      <w:r w:rsidR="0003531B">
        <w:t> </w:t>
      </w:r>
      <w:r w:rsidRPr="002C55EF">
        <w:t xml:space="preserve">ú. Velké Karlovice. Objekt je samostatně stojící, přízemní, částečně podsklepený, o dvou traktech půdorysného uspořádání obdélníka. </w:t>
      </w:r>
    </w:p>
    <w:p w14:paraId="298EAFEB" w14:textId="21F5FBF6" w:rsidR="000D3E53" w:rsidRPr="002C55EF" w:rsidRDefault="000D3E53" w:rsidP="002C55EF">
      <w:pPr>
        <w:pStyle w:val="Text2-2"/>
      </w:pPr>
      <w:r w:rsidRPr="002C55EF">
        <w:t>Velké Karlovice – budova zastávky, zděný přízemní objekt s jednou místností a</w:t>
      </w:r>
      <w:r w:rsidR="0003531B">
        <w:t> </w:t>
      </w:r>
      <w:r w:rsidRPr="002C55EF">
        <w:t>přístřeškem pro cestující. Střešní konstrukce dřevěná tesařská. Objekt po celkové opravě včetně okolních ploch.</w:t>
      </w:r>
    </w:p>
    <w:p w14:paraId="770D9144" w14:textId="77777777" w:rsidR="000D3E53" w:rsidRPr="002C55EF" w:rsidRDefault="000D3E53" w:rsidP="002C55EF">
      <w:pPr>
        <w:pStyle w:val="Text2-2"/>
      </w:pPr>
      <w:r w:rsidRPr="002C55EF">
        <w:t>Karolinka – čekárna pro cestující, přístřešek pro cestující s železobetonovou skeletovou nosnou konstrukcí, plochou střechou. Přístřešek je nový v roce 2021.</w:t>
      </w:r>
    </w:p>
    <w:p w14:paraId="328B9DF2" w14:textId="77777777" w:rsidR="000D3E53" w:rsidRPr="002C55EF" w:rsidRDefault="000D3E53" w:rsidP="002C55EF">
      <w:pPr>
        <w:pStyle w:val="Text2-2"/>
      </w:pPr>
      <w:r w:rsidRPr="002C55EF">
        <w:t>Karolínka zast. – přístřešek pro cestující – přístřešek není v majetku Správy železnic, státní organizace, je v majetku obce. Kovová konstrukce se skleněnými výplněmi.</w:t>
      </w:r>
    </w:p>
    <w:p w14:paraId="5355CF58" w14:textId="77777777" w:rsidR="000D3E53" w:rsidRPr="002C55EF" w:rsidRDefault="000D3E53" w:rsidP="002C55EF">
      <w:pPr>
        <w:pStyle w:val="Text2-2"/>
      </w:pPr>
      <w:r w:rsidRPr="002C55EF">
        <w:t>Nový Hrozenkov – výpravní budova. IC6000325508, Kilometrická poloha: 19,5 km + 1 m. Objekt je samostatně stojící, přízemní a nepodsklepený. Objekt je dlouhodobě nevyužívaný. Objekt je projednáván k odprodeji obci.</w:t>
      </w:r>
    </w:p>
    <w:p w14:paraId="358C62F2" w14:textId="6853ECBA" w:rsidR="000D3E53" w:rsidRPr="002C55EF" w:rsidRDefault="000D3E53" w:rsidP="002C55EF">
      <w:pPr>
        <w:pStyle w:val="Text2-2"/>
      </w:pPr>
      <w:r w:rsidRPr="002C55EF">
        <w:t>Nový Hrozenkov zastávka – čekárna. Přístřešek s ocelovou nosnou konstrukcí s</w:t>
      </w:r>
      <w:r w:rsidR="0003531B">
        <w:t> </w:t>
      </w:r>
      <w:r w:rsidRPr="002C55EF">
        <w:t>opláštěním dřevěnými palubkami. Střešní krytina vlnitý plech. Zastávka je v</w:t>
      </w:r>
      <w:r w:rsidR="0003531B">
        <w:t> </w:t>
      </w:r>
      <w:r w:rsidRPr="002C55EF">
        <w:t xml:space="preserve">přípravě na SMART ZASTÁVKU. </w:t>
      </w:r>
    </w:p>
    <w:p w14:paraId="4F50E77D" w14:textId="77777777" w:rsidR="000D3E53" w:rsidRPr="002C55EF" w:rsidRDefault="000D3E53" w:rsidP="002C55EF">
      <w:pPr>
        <w:pStyle w:val="Text2-2"/>
      </w:pPr>
      <w:r w:rsidRPr="002C55EF">
        <w:t>Huslenky zast.- výpravní budova +1BJ č.p.122, IC6000315164. Kilometrická poloha: 12,1 km + 76 m. Objekt je samostatně stojící, přízemní a nepodsklepený. Součástí objektu je přístřešek pro cestující. Je plánován odprodej obci.</w:t>
      </w:r>
    </w:p>
    <w:p w14:paraId="65A278DB" w14:textId="77777777" w:rsidR="0050529C" w:rsidRDefault="0050529C" w:rsidP="002C55EF">
      <w:pPr>
        <w:pStyle w:val="Text2-2"/>
      </w:pPr>
      <w:r w:rsidRPr="002C55EF">
        <w:t>Huslenky – čekárna – bez požadavku na stavební úpravy objektu. Navrhnout nový samostatný přístřešek pro</w:t>
      </w:r>
      <w:r>
        <w:t xml:space="preserve"> cestující</w:t>
      </w:r>
      <w:r w:rsidRPr="006670D7">
        <w:t>.</w:t>
      </w:r>
    </w:p>
    <w:p w14:paraId="6349F710" w14:textId="1C26E1FE" w:rsidR="00070AA1" w:rsidRPr="006670D7" w:rsidRDefault="00070AA1" w:rsidP="002C55EF">
      <w:pPr>
        <w:pStyle w:val="Text2-2"/>
      </w:pPr>
      <w:r>
        <w:t xml:space="preserve">Další informace o stávajících objektech jsou obsaženy v příloze </w:t>
      </w:r>
      <w:r>
        <w:fldChar w:fldCharType="begin"/>
      </w:r>
      <w:r>
        <w:instrText xml:space="preserve"> REF _Ref198884964 \r \h </w:instrText>
      </w:r>
      <w:r>
        <w:fldChar w:fldCharType="separate"/>
      </w:r>
      <w:r w:rsidR="009302E0">
        <w:t>7.1.5</w:t>
      </w:r>
      <w:r>
        <w:fldChar w:fldCharType="end"/>
      </w:r>
      <w:r>
        <w:t xml:space="preserve"> </w:t>
      </w:r>
      <w:r w:rsidR="007447D5">
        <w:t xml:space="preserve">a v příloze  </w:t>
      </w:r>
      <w:r w:rsidR="007447D5">
        <w:fldChar w:fldCharType="begin"/>
      </w:r>
      <w:r w:rsidR="007447D5">
        <w:instrText xml:space="preserve"> REF _Ref198885046 \r \h </w:instrText>
      </w:r>
      <w:r w:rsidR="007447D5">
        <w:fldChar w:fldCharType="separate"/>
      </w:r>
      <w:r w:rsidR="009302E0">
        <w:t>7.1.7</w:t>
      </w:r>
      <w:r w:rsidR="007447D5">
        <w:fldChar w:fldCharType="end"/>
      </w:r>
      <w:r>
        <w:t>.</w:t>
      </w:r>
    </w:p>
    <w:p w14:paraId="7837FDB3" w14:textId="77777777" w:rsidR="00370165" w:rsidRPr="00F678E3" w:rsidRDefault="00370165" w:rsidP="00D20C65">
      <w:pPr>
        <w:pStyle w:val="Text2-1"/>
        <w:keepNext/>
        <w:numPr>
          <w:ilvl w:val="2"/>
          <w:numId w:val="6"/>
        </w:numPr>
        <w:ind w:left="750" w:hanging="750"/>
        <w:rPr>
          <w:rStyle w:val="Tun"/>
        </w:rPr>
      </w:pPr>
      <w:r w:rsidRPr="00F678E3">
        <w:rPr>
          <w:rStyle w:val="Tun"/>
        </w:rPr>
        <w:t xml:space="preserve">Požadavky na nový stav </w:t>
      </w:r>
    </w:p>
    <w:p w14:paraId="0312F315" w14:textId="77777777" w:rsidR="00FB65FA" w:rsidRPr="000D3E53" w:rsidRDefault="00FB65FA" w:rsidP="006829F0">
      <w:pPr>
        <w:pStyle w:val="Text2-2"/>
      </w:pPr>
      <w:r w:rsidRPr="006829F0">
        <w:t>Požadavky</w:t>
      </w:r>
      <w:r w:rsidRPr="000D3E53">
        <w:t xml:space="preserve"> na zajištění </w:t>
      </w:r>
      <w:r w:rsidRPr="002C55EF">
        <w:t>ochrany</w:t>
      </w:r>
      <w:r w:rsidRPr="000D3E53">
        <w:t xml:space="preserve"> staveb:</w:t>
      </w:r>
    </w:p>
    <w:p w14:paraId="09041013" w14:textId="77777777" w:rsidR="001D7EE9" w:rsidRPr="0003531B" w:rsidRDefault="00132862">
      <w:pPr>
        <w:pStyle w:val="Odstavec1-4a"/>
        <w:numPr>
          <w:ilvl w:val="3"/>
          <w:numId w:val="16"/>
        </w:numPr>
      </w:pPr>
      <w:r w:rsidRPr="0003531B">
        <w:t xml:space="preserve">Zhotovitel je povinen si vyžádat bezpečnostní kategorii (pozemních objektů), která je součástí projektových prací u Objednatele (O30 – Odbor bezpečnosti </w:t>
      </w:r>
      <w:r w:rsidRPr="0003531B">
        <w:lastRenderedPageBreak/>
        <w:t>a</w:t>
      </w:r>
      <w:r w:rsidR="002A5A5C" w:rsidRPr="0003531B">
        <w:t> </w:t>
      </w:r>
      <w:r w:rsidRPr="0003531B">
        <w:t>krizového řízení nebo u příslušné stavební správy). Zhotovitel zapracuje v ZP požadavek na zpracování Bezpečnostního projektu projekčního včetně ocenění pro objekty spadající do bezpečnostní kategorie I až III.</w:t>
      </w:r>
    </w:p>
    <w:p w14:paraId="7BE95928" w14:textId="77777777" w:rsidR="001D7EE9" w:rsidRPr="0003531B" w:rsidRDefault="00132862" w:rsidP="0003531B">
      <w:pPr>
        <w:pStyle w:val="Odstavec1-4a"/>
      </w:pPr>
      <w:r w:rsidRPr="0003531B">
        <w:t>Zhotovitel ve spolupráci s Objednatelem (O30) prověří dopady do kategorizace vzhledem k navrhovanému stavu, identifikuje bezpečnostní zóny (třídy A až D) a zpracuje minimální standard zabezpečení a tento odhad ocení v rámci celkových investičních nákladů. Zhotovitel bude při návrhu systému technické ochrany objektu/ů pro jednotlivé bezpečnostní kategorie postupovat dle Samostatné přílohy F směrnice SŽ SM07 – Standard fyzické ochrany objektů a prostor Správy železnic, státní organizace (bude poskytnuta Objednatelem na</w:t>
      </w:r>
      <w:r w:rsidR="00EF47F6" w:rsidRPr="0003531B">
        <w:t> </w:t>
      </w:r>
      <w:r w:rsidRPr="0003531B">
        <w:t>vyžádání).</w:t>
      </w:r>
    </w:p>
    <w:p w14:paraId="420E4377" w14:textId="77777777" w:rsidR="00C454A5" w:rsidRPr="000D3E53" w:rsidRDefault="00CA3111" w:rsidP="002C55EF">
      <w:pPr>
        <w:pStyle w:val="Text2-2"/>
      </w:pPr>
      <w:r w:rsidRPr="000D3E53">
        <w:t>Zhotovitel p</w:t>
      </w:r>
      <w:r w:rsidR="00C454A5" w:rsidRPr="000D3E53">
        <w:t xml:space="preserve">ři návrhu bude </w:t>
      </w:r>
      <w:r w:rsidRPr="000D3E53">
        <w:t xml:space="preserve">klást </w:t>
      </w:r>
      <w:r w:rsidR="00C454A5" w:rsidRPr="000D3E53">
        <w:t>důraz na optimalizaci a hospodárnost provozu s</w:t>
      </w:r>
      <w:r w:rsidR="001A4537" w:rsidRPr="000D3E53">
        <w:t> </w:t>
      </w:r>
      <w:r w:rsidR="00C454A5" w:rsidRPr="000D3E53">
        <w:t>ohledem na dopad na životní prostředí – bude uvažováno využití „nových“ technologií a obnovitelných zdrojů energie (</w:t>
      </w:r>
      <w:r w:rsidR="00C454A5" w:rsidRPr="002C55EF">
        <w:t>např</w:t>
      </w:r>
      <w:r w:rsidR="00C454A5" w:rsidRPr="000D3E53">
        <w:t>. tepelná čerpadla, rekuperace, střešní FVE, odolné bezúdržbové pláště budov, předokenní rolety či žaluzie). Při</w:t>
      </w:r>
      <w:r w:rsidR="00EF47F6" w:rsidRPr="000D3E53">
        <w:t> </w:t>
      </w:r>
      <w:r w:rsidR="00C454A5" w:rsidRPr="000D3E53">
        <w:t xml:space="preserve">návrhu těchto opatření bude prokázána efektivita, hospodárnost a účelnost vynaložených prostředků. </w:t>
      </w:r>
    </w:p>
    <w:p w14:paraId="383F052C" w14:textId="77777777" w:rsidR="0006756D" w:rsidRPr="000D3E53" w:rsidRDefault="0006756D">
      <w:pPr>
        <w:pStyle w:val="Text2-2"/>
        <w:numPr>
          <w:ilvl w:val="3"/>
          <w:numId w:val="6"/>
        </w:numPr>
      </w:pPr>
      <w:r w:rsidRPr="000D3E53">
        <w:t>Požadavky na prokázání návratnosti FVE</w:t>
      </w:r>
    </w:p>
    <w:p w14:paraId="64B633C3" w14:textId="77777777" w:rsidR="0006756D" w:rsidRPr="000D3E53" w:rsidRDefault="0006756D">
      <w:pPr>
        <w:pStyle w:val="Odstavec1-4a"/>
        <w:numPr>
          <w:ilvl w:val="3"/>
          <w:numId w:val="7"/>
        </w:numPr>
      </w:pPr>
      <w:r w:rsidRPr="000D3E53">
        <w:t xml:space="preserve">V případě návrhu FVE je Zpracovatel povinen již ve fázi ZP zpracovat modelaci FVE s předpokládanou výrobou elektrické energie v kvalitním software (alespoň úrovně PV Sol, PV Sys). Současně musí namodelovat i předpokládané zatížení střechy, kde s umístěním fotovoltaických panelů uvažuje. Zpráva o provedené modelaci FVE a zatížení střechy, včetně kalkulace návratnosti FVE bude součástí ZP i dalších stupňů Dokumentace, kde již bude návrh rozpracován do vyšší podrobnosti a přesnosti. </w:t>
      </w:r>
    </w:p>
    <w:p w14:paraId="3CECA452" w14:textId="77777777" w:rsidR="0006756D" w:rsidRPr="000D3E53" w:rsidRDefault="0006756D">
      <w:pPr>
        <w:pStyle w:val="Odstavec1-4a"/>
        <w:numPr>
          <w:ilvl w:val="3"/>
          <w:numId w:val="7"/>
        </w:numPr>
      </w:pPr>
      <w:r w:rsidRPr="000D3E53">
        <w:t>Obecnou podmínkou je optimalizace výkonu FVE na spotřebu přípojného objektu (trafostanice) bez přetoků do sítě nadřazeného distributora a podpora bezbateriového systému v případech, které jsou k tomu vhodné (např. napojení FVE do velkého bodu LDSž).</w:t>
      </w:r>
    </w:p>
    <w:p w14:paraId="5D68A784" w14:textId="77777777" w:rsidR="0006756D" w:rsidRPr="000D3E53" w:rsidRDefault="0006756D">
      <w:pPr>
        <w:pStyle w:val="Odstavec1-4a"/>
        <w:numPr>
          <w:ilvl w:val="3"/>
          <w:numId w:val="7"/>
        </w:numPr>
      </w:pPr>
      <w:r w:rsidRPr="000D3E53">
        <w:t>FVE musí splňovat podmínky dle PPLDS jako například dálkové odepnutí na výstupním jistícím prvku FVE. V případě nesouladu lze využít i podmínek PPDS na základě domluvy s odborem O24.</w:t>
      </w:r>
    </w:p>
    <w:p w14:paraId="12EF68F8" w14:textId="77777777" w:rsidR="0006756D" w:rsidRPr="000D3E53" w:rsidRDefault="0006756D">
      <w:pPr>
        <w:pStyle w:val="Odstavec1-4a"/>
        <w:numPr>
          <w:ilvl w:val="3"/>
          <w:numId w:val="7"/>
        </w:numPr>
      </w:pPr>
      <w:r w:rsidRPr="000D3E53">
        <w:t>Podklady potřebné pro zpracování modelace FVE (spotřeby energií a jejich průběhy, informace o LDSŽ atd.) poskytne místní správce budov, resp. OŘ SŽ.</w:t>
      </w:r>
    </w:p>
    <w:p w14:paraId="059AA8CC" w14:textId="0DA0C0D8" w:rsidR="0006756D" w:rsidRPr="00D33D4F" w:rsidRDefault="0006756D">
      <w:pPr>
        <w:pStyle w:val="Odstavec1-4a"/>
        <w:numPr>
          <w:ilvl w:val="3"/>
          <w:numId w:val="7"/>
        </w:numPr>
        <w:rPr>
          <w:spacing w:val="-4"/>
        </w:rPr>
      </w:pPr>
      <w:r w:rsidRPr="000D3E53">
        <w:rPr>
          <w:spacing w:val="-4"/>
        </w:rPr>
        <w:t xml:space="preserve">Další podklady (vzorová tabulka návratnosti jsou k dispozici na intranetu SŽ GŘ O6: </w:t>
      </w:r>
      <w:hyperlink r:id="rId15" w:history="1">
        <w:r w:rsidR="001263B3" w:rsidRPr="00582F3A">
          <w:rPr>
            <w:rStyle w:val="Hypertextovodkaz"/>
          </w:rPr>
          <w:t>https://intranet.spravazeleznic.cz/sites/GR-O6/Veejn%20dokumenty/Podklady%20pro%20zhotovitele/Prok%C3%A1z%C3%A1n%C3%AD%20n%C3%A1vratnosti%20FVE</w:t>
        </w:r>
      </w:hyperlink>
    </w:p>
    <w:p w14:paraId="4B1D8431" w14:textId="2566CDA9" w:rsidR="000D3E53" w:rsidRPr="00F45284" w:rsidRDefault="000D3E53">
      <w:pPr>
        <w:pStyle w:val="Text2-2"/>
        <w:numPr>
          <w:ilvl w:val="3"/>
          <w:numId w:val="8"/>
        </w:numPr>
        <w:tabs>
          <w:tab w:val="clear" w:pos="1077"/>
          <w:tab w:val="num" w:pos="1701"/>
        </w:tabs>
      </w:pPr>
      <w:r>
        <w:t>S</w:t>
      </w:r>
      <w:r w:rsidRPr="006670D7">
        <w:t xml:space="preserve"> </w:t>
      </w:r>
      <w:r>
        <w:t xml:space="preserve">budovou v </w:t>
      </w:r>
      <w:r w:rsidRPr="006670D7">
        <w:t xml:space="preserve">dopravně D3 Hovězí bude v případě </w:t>
      </w:r>
      <w:r>
        <w:t xml:space="preserve">její </w:t>
      </w:r>
      <w:r w:rsidR="004F7164" w:rsidRPr="006670D7">
        <w:t xml:space="preserve">nepotřebnosti </w:t>
      </w:r>
      <w:r w:rsidR="004F7164">
        <w:t>naloženo</w:t>
      </w:r>
      <w:r>
        <w:t xml:space="preserve"> </w:t>
      </w:r>
      <w:r w:rsidR="00F60D97">
        <w:t xml:space="preserve">v souladu s dokumentem </w:t>
      </w:r>
      <w:r>
        <w:t>Koncepc</w:t>
      </w:r>
      <w:r w:rsidR="00F60D97">
        <w:t>e</w:t>
      </w:r>
      <w:r>
        <w:t xml:space="preserve"> při nakládání s nemovitostmi osobních nádraží (dále jen Koncepce</w:t>
      </w:r>
      <w:r w:rsidR="007B37FD">
        <w:t>, viz</w:t>
      </w:r>
      <w:r w:rsidR="007B37FD" w:rsidRPr="007B37FD">
        <w:t xml:space="preserve"> www.spravazeleznic.cz</w:t>
      </w:r>
      <w:r>
        <w:t>)</w:t>
      </w:r>
      <w:r w:rsidR="00F60D97">
        <w:t>, bod 4.14</w:t>
      </w:r>
      <w:r>
        <w:t xml:space="preserve"> a</w:t>
      </w:r>
      <w:r w:rsidRPr="006670D7">
        <w:t xml:space="preserve"> </w:t>
      </w:r>
      <w:r>
        <w:t xml:space="preserve">ochrana cestujících před nepříznivými vlivy bude zajištěna novým </w:t>
      </w:r>
      <w:r w:rsidRPr="006670D7">
        <w:t xml:space="preserve">přístřeškem. </w:t>
      </w:r>
      <w:bookmarkStart w:id="44" w:name="_Hlk192674612"/>
      <w:r w:rsidRPr="006670D7">
        <w:t xml:space="preserve">Případný nový technologický objekt </w:t>
      </w:r>
      <w:r>
        <w:t>bude</w:t>
      </w:r>
      <w:r w:rsidRPr="006670D7">
        <w:t xml:space="preserve"> </w:t>
      </w:r>
      <w:r>
        <w:t xml:space="preserve">vhodně </w:t>
      </w:r>
      <w:r w:rsidRPr="006670D7">
        <w:t>umíst</w:t>
      </w:r>
      <w:r>
        <w:t>ěn</w:t>
      </w:r>
      <w:r w:rsidRPr="006670D7">
        <w:t xml:space="preserve"> na protější stran</w:t>
      </w:r>
      <w:r>
        <w:t>ě</w:t>
      </w:r>
      <w:r w:rsidRPr="006670D7">
        <w:t xml:space="preserve"> </w:t>
      </w:r>
      <w:r w:rsidRPr="006829F0">
        <w:t xml:space="preserve">kolejiště. </w:t>
      </w:r>
      <w:bookmarkEnd w:id="44"/>
    </w:p>
    <w:p w14:paraId="052EAC4F" w14:textId="37E2D71D" w:rsidR="000D3E53" w:rsidRPr="006670D7" w:rsidRDefault="000D3E53">
      <w:pPr>
        <w:pStyle w:val="Text2-2"/>
        <w:numPr>
          <w:ilvl w:val="3"/>
          <w:numId w:val="8"/>
        </w:numPr>
        <w:tabs>
          <w:tab w:val="clear" w:pos="1077"/>
          <w:tab w:val="num" w:pos="1701"/>
        </w:tabs>
      </w:pPr>
      <w:r w:rsidRPr="006670D7">
        <w:t xml:space="preserve">V </w:t>
      </w:r>
      <w:r>
        <w:t xml:space="preserve">Pokud bude v </w:t>
      </w:r>
      <w:r w:rsidRPr="006670D7">
        <w:t>dopravn</w:t>
      </w:r>
      <w:r>
        <w:t>ě</w:t>
      </w:r>
      <w:r w:rsidRPr="006670D7">
        <w:t xml:space="preserve"> D3 Halenkov </w:t>
      </w:r>
      <w:r>
        <w:t>(</w:t>
      </w:r>
      <w:r w:rsidRPr="006670D7">
        <w:t>v rámci přechodu na D1</w:t>
      </w:r>
      <w:r>
        <w:t xml:space="preserve">) </w:t>
      </w:r>
      <w:r w:rsidRPr="006670D7">
        <w:t>zrušen</w:t>
      </w:r>
      <w:r>
        <w:t>o</w:t>
      </w:r>
      <w:r w:rsidRPr="006670D7">
        <w:t xml:space="preserve"> pracoviště výpravčího</w:t>
      </w:r>
      <w:r>
        <w:t xml:space="preserve"> a budova bude pro SŽ dále nepotřebná,</w:t>
      </w:r>
      <w:r w:rsidRPr="006670D7">
        <w:t xml:space="preserve"> </w:t>
      </w:r>
      <w:r>
        <w:t>bude s ní naloženo dle bodu 4.14 Koncepce. Pro potřeby cestujících bude navržen nový</w:t>
      </w:r>
      <w:r w:rsidRPr="006670D7">
        <w:t xml:space="preserve"> přístřeše</w:t>
      </w:r>
      <w:r>
        <w:t>k</w:t>
      </w:r>
      <w:r w:rsidRPr="006670D7">
        <w:t>.</w:t>
      </w:r>
      <w:r w:rsidR="004F7164">
        <w:t xml:space="preserve"> </w:t>
      </w:r>
    </w:p>
    <w:p w14:paraId="6A9510F6" w14:textId="078FA705" w:rsidR="000D3E53" w:rsidRPr="006670D7" w:rsidRDefault="000D3E53">
      <w:pPr>
        <w:pStyle w:val="Text2-2"/>
        <w:numPr>
          <w:ilvl w:val="3"/>
          <w:numId w:val="8"/>
        </w:numPr>
        <w:tabs>
          <w:tab w:val="clear" w:pos="1077"/>
          <w:tab w:val="num" w:pos="1701"/>
        </w:tabs>
      </w:pPr>
      <w:r w:rsidRPr="006670D7">
        <w:t xml:space="preserve">V dopravně D3 Velké </w:t>
      </w:r>
      <w:r w:rsidR="004F7164" w:rsidRPr="006670D7">
        <w:t>Karlovice – výpravní</w:t>
      </w:r>
      <w:r w:rsidRPr="006670D7">
        <w:t xml:space="preserve"> budova, bude v případě nepotřebnosti </w:t>
      </w:r>
      <w:r>
        <w:t xml:space="preserve">prověřena možnost </w:t>
      </w:r>
      <w:r w:rsidRPr="006670D7">
        <w:t xml:space="preserve">vymístění technologií z objektu, výstavba samostatného nového přístřešku a </w:t>
      </w:r>
      <w:r>
        <w:t>s</w:t>
      </w:r>
      <w:r w:rsidRPr="006670D7">
        <w:t xml:space="preserve"> VB </w:t>
      </w:r>
      <w:r w:rsidRPr="00BD775E">
        <w:t>naloženo dle bodu 4.14 Koncepce</w:t>
      </w:r>
      <w:r w:rsidRPr="006670D7">
        <w:t>.</w:t>
      </w:r>
      <w:r w:rsidR="004F7164">
        <w:t xml:space="preserve"> </w:t>
      </w:r>
      <w:r w:rsidR="004F7164" w:rsidRPr="004F7164">
        <w:t>Případný nový technologický objekt bude vhodně umístěn na protější straně kolejiště. Nepotřebnost a</w:t>
      </w:r>
      <w:r w:rsidR="007B37FD">
        <w:t> </w:t>
      </w:r>
      <w:r w:rsidR="004F7164" w:rsidRPr="004F7164">
        <w:t>převoditelnost vám poskytne OŘ Ostrava na vyžádání.</w:t>
      </w:r>
    </w:p>
    <w:p w14:paraId="46F7E9F4" w14:textId="3271B18D" w:rsidR="000D3E53" w:rsidRPr="006670D7" w:rsidRDefault="000D3E53">
      <w:pPr>
        <w:pStyle w:val="Text2-2"/>
        <w:numPr>
          <w:ilvl w:val="3"/>
          <w:numId w:val="8"/>
        </w:numPr>
        <w:tabs>
          <w:tab w:val="clear" w:pos="1077"/>
          <w:tab w:val="num" w:pos="1701"/>
        </w:tabs>
      </w:pPr>
      <w:r w:rsidRPr="006670D7">
        <w:t>Huslenky zast.- výpravní budova +1BJ č.p.122, IC6000315164 – bez požadavku na</w:t>
      </w:r>
      <w:r w:rsidR="007B37FD">
        <w:t> </w:t>
      </w:r>
      <w:r>
        <w:t xml:space="preserve">stavební </w:t>
      </w:r>
      <w:r w:rsidRPr="006670D7">
        <w:t>úpravy objektu. V zastávce navrhnout nový samostatný přístřešek</w:t>
      </w:r>
      <w:r>
        <w:t xml:space="preserve"> pro</w:t>
      </w:r>
      <w:r w:rsidR="007B37FD">
        <w:t> </w:t>
      </w:r>
      <w:r>
        <w:t>cestující</w:t>
      </w:r>
      <w:r w:rsidRPr="006670D7">
        <w:t>.</w:t>
      </w:r>
    </w:p>
    <w:p w14:paraId="2FD718C6" w14:textId="77777777" w:rsidR="000D3E53" w:rsidRPr="006670D7" w:rsidRDefault="000D3E53">
      <w:pPr>
        <w:pStyle w:val="Text2-2"/>
        <w:numPr>
          <w:ilvl w:val="3"/>
          <w:numId w:val="8"/>
        </w:numPr>
        <w:tabs>
          <w:tab w:val="clear" w:pos="1077"/>
          <w:tab w:val="num" w:pos="1701"/>
        </w:tabs>
      </w:pPr>
      <w:r w:rsidRPr="006670D7">
        <w:lastRenderedPageBreak/>
        <w:t>Huslenky – čekárna – bez požadavku na stavební úpravy objektu. Navrhnout nový samostatný přístřešek</w:t>
      </w:r>
      <w:r>
        <w:t xml:space="preserve"> pro cestující</w:t>
      </w:r>
      <w:r w:rsidRPr="006670D7">
        <w:t>.</w:t>
      </w:r>
    </w:p>
    <w:p w14:paraId="69DE2351" w14:textId="77777777" w:rsidR="000D3E53" w:rsidRPr="006670D7" w:rsidRDefault="000D3E53">
      <w:pPr>
        <w:pStyle w:val="Text2-2"/>
        <w:numPr>
          <w:ilvl w:val="3"/>
          <w:numId w:val="8"/>
        </w:numPr>
        <w:tabs>
          <w:tab w:val="clear" w:pos="1077"/>
          <w:tab w:val="num" w:pos="1701"/>
        </w:tabs>
      </w:pPr>
      <w:r w:rsidRPr="006670D7">
        <w:t>Ústí u Vsetína – navrhnout nový přístřešek</w:t>
      </w:r>
      <w:r>
        <w:t xml:space="preserve"> pro cestující</w:t>
      </w:r>
      <w:r w:rsidRPr="006670D7">
        <w:t xml:space="preserve"> za technologickým objektem.</w:t>
      </w:r>
    </w:p>
    <w:p w14:paraId="50F91832" w14:textId="77777777" w:rsidR="0050529C" w:rsidRPr="006670D7" w:rsidRDefault="0050529C">
      <w:pPr>
        <w:pStyle w:val="Text2-2"/>
        <w:numPr>
          <w:ilvl w:val="3"/>
          <w:numId w:val="8"/>
        </w:numPr>
        <w:tabs>
          <w:tab w:val="clear" w:pos="1077"/>
          <w:tab w:val="num" w:pos="1701"/>
        </w:tabs>
      </w:pPr>
      <w:r w:rsidRPr="00CE5003">
        <w:t>Anténní stožáry neumisťovat na střechy objektů a neumisťovat na fasády objektů. Stožáry umísťovat samostatně min. 800 mm od objektu pozemních staveb.</w:t>
      </w:r>
    </w:p>
    <w:p w14:paraId="347765C3" w14:textId="77777777" w:rsidR="007D016E" w:rsidRPr="007D016E" w:rsidRDefault="007D016E">
      <w:pPr>
        <w:pStyle w:val="Nadpis2-2"/>
        <w:numPr>
          <w:ilvl w:val="1"/>
          <w:numId w:val="6"/>
        </w:numPr>
      </w:pPr>
      <w:bookmarkStart w:id="45" w:name="_Toc199926270"/>
      <w:r w:rsidRPr="007D016E">
        <w:t>Geodetická dokumentace</w:t>
      </w:r>
      <w:bookmarkEnd w:id="45"/>
    </w:p>
    <w:p w14:paraId="0696F3C4" w14:textId="77777777" w:rsidR="00D33D4F" w:rsidRPr="00715801" w:rsidRDefault="00D33D4F">
      <w:pPr>
        <w:pStyle w:val="Text2-1"/>
        <w:numPr>
          <w:ilvl w:val="2"/>
          <w:numId w:val="6"/>
        </w:numPr>
      </w:pPr>
      <w:r w:rsidRPr="00715801">
        <w:t>Poskytování geodetických podkladů se řídí Pokynem generálního ředitele SŽ PO</w:t>
      </w:r>
      <w:r w:rsidRPr="00715801">
        <w:noBreakHyphen/>
        <w:t>06/2020-GŘ, Pokyn generálního ředitele k poskytování geodetických podkladů a činností pro přípravu a realizaci opravných a investičních akcí.</w:t>
      </w:r>
    </w:p>
    <w:p w14:paraId="30BE3F59" w14:textId="77777777" w:rsidR="007B37FD" w:rsidRDefault="007B37FD" w:rsidP="007B37FD">
      <w:pPr>
        <w:pStyle w:val="Text2-1"/>
        <w:numPr>
          <w:ilvl w:val="2"/>
          <w:numId w:val="6"/>
        </w:numPr>
      </w:pPr>
      <w:bookmarkStart w:id="46" w:name="_Hlk191970571"/>
      <w:r>
        <w:t>Mapové podklady se vyhotovují dle pravidel pro přechodné období DTMŽ, které jsou v aktuálním znění zveřejňovány na webových stránkách:</w:t>
      </w:r>
      <w:r w:rsidRPr="1CCA8EE1">
        <w:rPr>
          <w:sz w:val="20"/>
          <w:szCs w:val="20"/>
        </w:rPr>
        <w:t xml:space="preserve"> </w:t>
      </w:r>
      <w:r w:rsidRPr="000E5FF2">
        <w:t>https://www.spravazeleznic.cz/stavby-zakazky/podklady-pro-zhotovitele/digitalni-technicka-mapa-zeleznice-technicke-standardy/prechodne-obdobi-dtmz-technicke-specifikace</w:t>
      </w:r>
      <w:r>
        <w:t>.</w:t>
      </w:r>
    </w:p>
    <w:bookmarkEnd w:id="46"/>
    <w:p w14:paraId="68124BAA" w14:textId="77777777" w:rsidR="00D33D4F" w:rsidRPr="00715801" w:rsidRDefault="00D33D4F">
      <w:pPr>
        <w:pStyle w:val="Text2-1"/>
        <w:numPr>
          <w:ilvl w:val="2"/>
          <w:numId w:val="6"/>
        </w:numPr>
      </w:pPr>
      <w:r w:rsidRPr="00715801">
        <w:t>Zhotovitel je povinen</w:t>
      </w:r>
      <w:r>
        <w:t>,</w:t>
      </w:r>
      <w:r w:rsidRPr="00715801">
        <w:t xml:space="preserve"> v případě prací na úplných mapových podkladech</w:t>
      </w:r>
      <w:r>
        <w:t>,</w:t>
      </w:r>
      <w:r w:rsidRPr="00715801">
        <w:t xml:space="preserve"> </w:t>
      </w:r>
      <w:r>
        <w:t xml:space="preserve">si </w:t>
      </w:r>
      <w:r w:rsidRPr="00715801">
        <w:t>alespoň 1 měsíc předem vyžádat mapové podklady na SŽG ve vazbě na stav DTMŽ.</w:t>
      </w:r>
    </w:p>
    <w:p w14:paraId="20EDB212" w14:textId="77777777" w:rsidR="00D33D4F" w:rsidRDefault="00D33D4F">
      <w:pPr>
        <w:pStyle w:val="Text2-1"/>
        <w:numPr>
          <w:ilvl w:val="2"/>
          <w:numId w:val="6"/>
        </w:numPr>
      </w:pPr>
      <w:bookmarkStart w:id="47" w:name="_Ref173834220"/>
      <w:r w:rsidRPr="00715801">
        <w:t>Závazným formátem mapových podkladů a mapové geodetické dokumentace je ŽXML.</w:t>
      </w:r>
      <w:bookmarkEnd w:id="47"/>
    </w:p>
    <w:p w14:paraId="59D512F0" w14:textId="360A2CEA" w:rsidR="00D33D4F" w:rsidRDefault="00D33D4F">
      <w:pPr>
        <w:pStyle w:val="Text2-1"/>
        <w:numPr>
          <w:ilvl w:val="2"/>
          <w:numId w:val="6"/>
        </w:numPr>
      </w:pPr>
      <w:r w:rsidRPr="00715801">
        <w:t xml:space="preserve">Zhotovitel se zavazuje </w:t>
      </w:r>
      <w:bookmarkStart w:id="48" w:name="_Hlk158294561"/>
      <w:r w:rsidRPr="00715801">
        <w:t xml:space="preserve">předat doplněné mapové podklady </w:t>
      </w:r>
      <w:bookmarkEnd w:id="48"/>
      <w:r w:rsidRPr="00715801">
        <w:t xml:space="preserve">podle pravidel uvedených v předpisu SŽ M20/MP014 </w:t>
      </w:r>
      <w:r w:rsidR="00E96D56" w:rsidRPr="00E96D56">
        <w:t xml:space="preserve">a podle pravidel pro přechodné období DTMŽ (pakliže trvá) </w:t>
      </w:r>
      <w:r w:rsidRPr="00715801">
        <w:t>ve</w:t>
      </w:r>
      <w:r w:rsidR="00E96D56">
        <w:t> </w:t>
      </w:r>
      <w:r w:rsidRPr="00715801">
        <w:t xml:space="preserve">formátu ŽXML. Zhotovitel se zavazuje data </w:t>
      </w:r>
      <w:r w:rsidRPr="00715801">
        <w:rPr>
          <w:rFonts w:ascii="Verdana-Bold" w:hAnsi="Verdana-Bold" w:cs="Verdana-Bold"/>
        </w:rPr>
        <w:t>ve formátu ŽXML předat plně navázána na stav v informačním sytému DTMŽ</w:t>
      </w:r>
      <w:r w:rsidRPr="00715801">
        <w:t>.</w:t>
      </w:r>
    </w:p>
    <w:p w14:paraId="7294C12E" w14:textId="26342384" w:rsidR="00D33D4F" w:rsidRPr="00387987" w:rsidRDefault="00D33D4F" w:rsidP="00D33D4F">
      <w:pPr>
        <w:pStyle w:val="Text2-1"/>
      </w:pPr>
      <w:r w:rsidRPr="00387987">
        <w:t xml:space="preserve">Součástí dokumentace bude posouzení úplnosti, správnosti a vhodnosti geodetických a mapových podkladů a zhodnocení kvality katastrální mapy včetně návrhu na případné zpřesnění geometrické polohy vlastnické hranice. </w:t>
      </w:r>
    </w:p>
    <w:p w14:paraId="4F133E53" w14:textId="77777777" w:rsidR="00D33D4F" w:rsidRDefault="00D33D4F">
      <w:pPr>
        <w:pStyle w:val="Text2-1"/>
        <w:numPr>
          <w:ilvl w:val="2"/>
          <w:numId w:val="6"/>
        </w:numPr>
      </w:pPr>
      <w:r w:rsidRPr="00387987">
        <w:t xml:space="preserve">Objednatel prostřednictvím SŽG dodá stávající geodetické a mapové podklady v rozsahu stavby do hranice dráhy. Tyto geodetické a mapové podklady budou splňovat TKP staveb státních drah v souladu s </w:t>
      </w:r>
      <w:r>
        <w:t>p</w:t>
      </w:r>
      <w:r w:rsidRPr="007D6E73">
        <w:t>řílo</w:t>
      </w:r>
      <w:r>
        <w:t>hou </w:t>
      </w:r>
      <w:r w:rsidRPr="007D6E73">
        <w:t xml:space="preserve">P2 </w:t>
      </w:r>
      <w:r>
        <w:t>směrnice SŽ SM011 Dokumentace staveb Správy železnic, státní organizace</w:t>
      </w:r>
      <w:r w:rsidRPr="00387987">
        <w:t>.</w:t>
      </w:r>
    </w:p>
    <w:p w14:paraId="40EEF6E3" w14:textId="77777777" w:rsidR="00D33D4F" w:rsidRDefault="00D33D4F">
      <w:pPr>
        <w:pStyle w:val="Text2-1"/>
        <w:numPr>
          <w:ilvl w:val="2"/>
          <w:numId w:val="6"/>
        </w:numPr>
      </w:pPr>
      <w:r w:rsidRPr="004D70EC">
        <w:t xml:space="preserve">Mapové podklady nad tento rozsah, zajišťované zhotovitelem, budou zpracovány dle </w:t>
      </w:r>
      <w:r>
        <w:t>metodického pokynu SŽ </w:t>
      </w:r>
      <w:r w:rsidRPr="008E32C4">
        <w:t>M20/MP010 Pravidla mapování</w:t>
      </w:r>
      <w:r>
        <w:t>,</w:t>
      </w:r>
      <w:r w:rsidRPr="008E32C4">
        <w:t xml:space="preserve"> </w:t>
      </w:r>
      <w:r>
        <w:t>P</w:t>
      </w:r>
      <w:r w:rsidRPr="008E32C4">
        <w:t>říloha</w:t>
      </w:r>
      <w:r>
        <w:t> </w:t>
      </w:r>
      <w:r w:rsidRPr="008E32C4">
        <w:t>C – Mapování v</w:t>
      </w:r>
      <w:r>
        <w:t> </w:t>
      </w:r>
      <w:r w:rsidRPr="008E32C4">
        <w:t>investiční výstavbě</w:t>
      </w:r>
      <w:r w:rsidRPr="004D70EC">
        <w:t>.</w:t>
      </w:r>
    </w:p>
    <w:p w14:paraId="66CDC456" w14:textId="0D88F1CC" w:rsidR="00D33D4F" w:rsidRDefault="00D33D4F">
      <w:pPr>
        <w:pStyle w:val="Text2-1"/>
        <w:numPr>
          <w:ilvl w:val="2"/>
          <w:numId w:val="6"/>
        </w:numPr>
      </w:pPr>
      <w:r w:rsidRPr="00D33D4F">
        <w:t xml:space="preserve">Zhotovitel zajistí prostřednictvím </w:t>
      </w:r>
      <w:r w:rsidR="00EA0A29">
        <w:t xml:space="preserve">AZI </w:t>
      </w:r>
      <w:r w:rsidRPr="00D33D4F">
        <w:t>Objednatele před ukončením prací na zhotovení díla kontrolu geodetických a mapových podkladů správci ŽBP a JŽM příslušného pracoviště SŽG.</w:t>
      </w:r>
    </w:p>
    <w:p w14:paraId="11803682" w14:textId="35978C49" w:rsidR="00D33D4F" w:rsidRPr="004D70EC" w:rsidRDefault="00D33D4F">
      <w:pPr>
        <w:pStyle w:val="Text2-1"/>
        <w:numPr>
          <w:ilvl w:val="2"/>
          <w:numId w:val="6"/>
        </w:numPr>
      </w:pPr>
      <w:r w:rsidRPr="00D33D4F">
        <w:t xml:space="preserve">Zhotovitel zajistí prostřednictvím </w:t>
      </w:r>
      <w:r w:rsidR="00EA0A29">
        <w:t xml:space="preserve">AZI </w:t>
      </w:r>
      <w:r w:rsidRPr="00D33D4F">
        <w:t>Objednatele předání částí zpracovaného ZP dle</w:t>
      </w:r>
      <w:r w:rsidR="00EA0A29">
        <w:t xml:space="preserve"> Pravidel MD</w:t>
      </w:r>
      <w:r w:rsidRPr="00D33D4F">
        <w:t xml:space="preserve"> na SŽG regionální pracoviště Olomouc. AZI </w:t>
      </w:r>
      <w:r w:rsidR="00EA0A29">
        <w:t xml:space="preserve">Objednatele </w:t>
      </w:r>
      <w:r w:rsidRPr="00D33D4F">
        <w:t xml:space="preserve">na akci „Prostá elektrizace vč. ETCS trati </w:t>
      </w:r>
      <w:r w:rsidR="005F1967" w:rsidRPr="00D33D4F">
        <w:t>Vsetín – Velké</w:t>
      </w:r>
      <w:r w:rsidRPr="00D33D4F">
        <w:t xml:space="preserve"> Karlovice“ bude Ing. Stanislav Dohnal, telefon +420 727803139, e-mail: DohnalS@spravazeleznic.cz.</w:t>
      </w:r>
    </w:p>
    <w:p w14:paraId="2905AF07" w14:textId="0E06A787" w:rsidR="00D33D4F" w:rsidRPr="007D016E" w:rsidRDefault="00D33D4F">
      <w:pPr>
        <w:pStyle w:val="Text2-1"/>
        <w:numPr>
          <w:ilvl w:val="2"/>
          <w:numId w:val="6"/>
        </w:numPr>
      </w:pPr>
      <w:r>
        <w:t>Na neelektrizovaných tratích musí být návrh vytyčovací sítě řešen s vědomím, že ŽBP upravené pro potřeby vytyčovací sítě má plnit současně funkci zajištění PPK, a to v</w:t>
      </w:r>
      <w:r w:rsidR="00EA0A29">
        <w:t> </w:t>
      </w:r>
      <w:r>
        <w:t xml:space="preserve">souladu s požadavky dle dopisu Ředitele O13, čj. 168954/2021-SŽ-GŘ-O13, Zajištění prostorové polohy na neelektrizovaných tratích SŽ (viz </w:t>
      </w:r>
      <w:r w:rsidR="00EA0A29">
        <w:t>p</w:t>
      </w:r>
      <w:r>
        <w:t xml:space="preserve">říloha </w:t>
      </w:r>
      <w:r w:rsidR="00EA0A29">
        <w:fldChar w:fldCharType="begin"/>
      </w:r>
      <w:r w:rsidR="00EA0A29">
        <w:instrText xml:space="preserve"> REF _Ref92267992 \r \h </w:instrText>
      </w:r>
      <w:r w:rsidR="00EA0A29">
        <w:fldChar w:fldCharType="separate"/>
      </w:r>
      <w:r w:rsidR="009302E0">
        <w:t>7.1.2</w:t>
      </w:r>
      <w:r w:rsidR="00EA0A29">
        <w:fldChar w:fldCharType="end"/>
      </w:r>
      <w:r>
        <w:t>).</w:t>
      </w:r>
    </w:p>
    <w:p w14:paraId="67CA1A25" w14:textId="77777777" w:rsidR="007D016E" w:rsidRPr="007D016E" w:rsidRDefault="007D016E">
      <w:pPr>
        <w:pStyle w:val="Nadpis2-2"/>
        <w:numPr>
          <w:ilvl w:val="1"/>
          <w:numId w:val="6"/>
        </w:numPr>
      </w:pPr>
      <w:bookmarkStart w:id="49" w:name="_Toc199926271"/>
      <w:r w:rsidRPr="007D016E">
        <w:t>Životní prostředí</w:t>
      </w:r>
      <w:bookmarkEnd w:id="49"/>
    </w:p>
    <w:p w14:paraId="23745CFC" w14:textId="3A13D331" w:rsidR="00D33D4F" w:rsidRDefault="00D33D4F">
      <w:pPr>
        <w:pStyle w:val="Text2-1"/>
        <w:numPr>
          <w:ilvl w:val="2"/>
          <w:numId w:val="6"/>
        </w:numPr>
        <w:rPr>
          <w:rFonts w:eastAsia="Verdana" w:cs="Verdana"/>
        </w:rPr>
      </w:pPr>
      <w:bookmarkStart w:id="50" w:name="_Ref39154806"/>
      <w:r w:rsidRPr="0B3F0116">
        <w:rPr>
          <w:rFonts w:eastAsia="Verdana" w:cs="Verdana"/>
        </w:rPr>
        <w:t>V Záměru projektu bude problematika životního prostředí zpracována v souladu s</w:t>
      </w:r>
      <w:r w:rsidR="00F718C2">
        <w:rPr>
          <w:rFonts w:eastAsia="Verdana" w:cs="Verdana"/>
        </w:rPr>
        <w:t> </w:t>
      </w:r>
      <w:r w:rsidR="00600295" w:rsidRPr="00935A0E">
        <w:t>VTP/DOKUMENTACE/0</w:t>
      </w:r>
      <w:r w:rsidR="00600295">
        <w:t>7</w:t>
      </w:r>
      <w:r w:rsidR="00600295" w:rsidRPr="00935A0E">
        <w:t>/2</w:t>
      </w:r>
      <w:r w:rsidR="00600295">
        <w:t>4</w:t>
      </w:r>
      <w:r w:rsidR="00F718C2">
        <w:rPr>
          <w:rFonts w:eastAsia="Verdana" w:cs="Verdana"/>
        </w:rPr>
        <w:t>.</w:t>
      </w:r>
      <w:r w:rsidRPr="0B3F0116">
        <w:rPr>
          <w:rFonts w:eastAsia="Verdana" w:cs="Verdana"/>
        </w:rPr>
        <w:t xml:space="preserve"> </w:t>
      </w:r>
      <w:r w:rsidR="00600295">
        <w:rPr>
          <w:rFonts w:eastAsia="Verdana" w:cs="Verdana"/>
        </w:rPr>
        <w:t>Problematika nakládání se srážkovou vodou bude zpracována dle bodu 6.2.8 VTP/DOKUMENTACE/07/24.</w:t>
      </w:r>
    </w:p>
    <w:p w14:paraId="421FE62B" w14:textId="0F9AB926" w:rsidR="00D33D4F" w:rsidRPr="00161E34" w:rsidRDefault="00D33D4F">
      <w:pPr>
        <w:pStyle w:val="Text2-1"/>
        <w:numPr>
          <w:ilvl w:val="2"/>
          <w:numId w:val="6"/>
        </w:numPr>
      </w:pPr>
      <w:r w:rsidRPr="00161E34">
        <w:t xml:space="preserve">Zhotovitel požádá o stanovisko příslušný orgán ochrany přírody k případnému možnému vlivu záměru na soustavu Natura 2000 dle § 45i Zákona č. 114/1992 Sb., o ochraně přírody a krajiny, a následně o vyjádření příslušný úřad, zda lze záměr zařadit do kategorie I nebo II Přílohy č. 1 zákona č. 100/2001 Sb. o posuzování vlivu na životní </w:t>
      </w:r>
      <w:r w:rsidRPr="00161E34">
        <w:lastRenderedPageBreak/>
        <w:t>prostředí a o změně některých souvisejících zákonů, a záměr tak podléhá posouzení (EIA). Součástí žádostí o vyjádření bude co nejúplnější popis záměru a mapový výstup s</w:t>
      </w:r>
      <w:r w:rsidR="00EA0A29">
        <w:t> </w:t>
      </w:r>
      <w:r w:rsidRPr="00161E34">
        <w:t>vyznačením umístění předmětného záměru ve vztahu k nejbližším chráněným územím a</w:t>
      </w:r>
      <w:r w:rsidR="00EA0A29">
        <w:t> </w:t>
      </w:r>
      <w:r w:rsidRPr="00161E34">
        <w:t>lokalitám soustavy Natura 2000. Závěry z vyjádření budou</w:t>
      </w:r>
      <w:r w:rsidR="00501215">
        <w:t xml:space="preserve"> v souladu s Pravidly MD v textové části ZP </w:t>
      </w:r>
      <w:r w:rsidRPr="00161E34">
        <w:t>včetně uvedení č.</w:t>
      </w:r>
      <w:r w:rsidR="00EA0A29">
        <w:t xml:space="preserve"> </w:t>
      </w:r>
      <w:r w:rsidRPr="00161E34">
        <w:t xml:space="preserve">j. vyjádření. </w:t>
      </w:r>
    </w:p>
    <w:p w14:paraId="5CCDE96B" w14:textId="77777777" w:rsidR="00D33D4F" w:rsidRDefault="00D33D4F">
      <w:pPr>
        <w:pStyle w:val="Text2-1"/>
        <w:numPr>
          <w:ilvl w:val="2"/>
          <w:numId w:val="6"/>
        </w:numPr>
      </w:pPr>
      <w:r>
        <w:t>Popis případných změn hlukového zatížení bude-li zvýšena traťová rychlost.</w:t>
      </w:r>
    </w:p>
    <w:p w14:paraId="628099FE" w14:textId="7FB1C796" w:rsidR="00D33D4F" w:rsidRPr="002A6439" w:rsidRDefault="00D33D4F">
      <w:pPr>
        <w:pStyle w:val="Text2-1"/>
        <w:numPr>
          <w:ilvl w:val="2"/>
          <w:numId w:val="6"/>
        </w:numPr>
      </w:pPr>
      <w:r>
        <w:t>Upozorňujeme, že záměr se nachází v CHKO Beskydy, EVL Beskydy, PO Horní Vsacko, CHOPAV Beskydy a OPVZ Vsetínská Bečva. Záměr kříží několik vodních toků a zasahuje do Q100 vodního toku Vsetínská Bečva a Velká Stanovnice. Stavba prochází územím s</w:t>
      </w:r>
      <w:r w:rsidR="00EA0A29">
        <w:t> </w:t>
      </w:r>
      <w:r>
        <w:t>archeologickými nálezy.</w:t>
      </w:r>
    </w:p>
    <w:p w14:paraId="455CAE8D" w14:textId="77777777" w:rsidR="007D016E" w:rsidRPr="007D016E" w:rsidRDefault="007D016E">
      <w:pPr>
        <w:pStyle w:val="NADPIS2-1"/>
        <w:numPr>
          <w:ilvl w:val="0"/>
          <w:numId w:val="6"/>
        </w:numPr>
      </w:pPr>
      <w:bookmarkStart w:id="51" w:name="_Toc199926272"/>
      <w:r w:rsidRPr="001F570B">
        <w:t>SPECIFICKÉ</w:t>
      </w:r>
      <w:r w:rsidRPr="007D016E">
        <w:t xml:space="preserve"> POŽADAVKY</w:t>
      </w:r>
      <w:bookmarkEnd w:id="50"/>
      <w:bookmarkEnd w:id="51"/>
    </w:p>
    <w:p w14:paraId="0FA13569" w14:textId="77777777" w:rsidR="00FB65FA" w:rsidRPr="00FB65FA" w:rsidRDefault="00FB65FA">
      <w:pPr>
        <w:pStyle w:val="Nadpis2-2"/>
        <w:numPr>
          <w:ilvl w:val="1"/>
          <w:numId w:val="6"/>
        </w:numPr>
      </w:pPr>
      <w:bookmarkStart w:id="52" w:name="_Toc181105625"/>
      <w:bookmarkStart w:id="53" w:name="_Toc199926273"/>
      <w:r w:rsidRPr="00FB65FA">
        <w:t>Všeobecně</w:t>
      </w:r>
      <w:bookmarkEnd w:id="52"/>
      <w:bookmarkEnd w:id="53"/>
    </w:p>
    <w:p w14:paraId="368ABCFC" w14:textId="2E68FBD4" w:rsidR="00FB65FA" w:rsidRPr="00FB65FA" w:rsidRDefault="00FB65FA">
      <w:pPr>
        <w:pStyle w:val="Text2-1"/>
        <w:numPr>
          <w:ilvl w:val="2"/>
          <w:numId w:val="6"/>
        </w:numPr>
      </w:pPr>
      <w:r w:rsidRPr="00FB65FA">
        <w:t>Zkratka názvu akce, která bude použita v</w:t>
      </w:r>
      <w:r w:rsidR="00B36A2B">
        <w:t> </w:t>
      </w:r>
      <w:r w:rsidRPr="00FB65FA">
        <w:t>názvech</w:t>
      </w:r>
      <w:r w:rsidR="00B36A2B">
        <w:t xml:space="preserve"> </w:t>
      </w:r>
      <w:r w:rsidRPr="00FB65FA">
        <w:t xml:space="preserve">souborů: </w:t>
      </w:r>
      <w:r w:rsidRPr="00CD5DBD">
        <w:rPr>
          <w:b/>
          <w:bCs/>
        </w:rPr>
        <w:t>„</w:t>
      </w:r>
      <w:r w:rsidR="00CD5DBD" w:rsidRPr="00CD5DBD">
        <w:rPr>
          <w:b/>
          <w:bCs/>
        </w:rPr>
        <w:t>P</w:t>
      </w:r>
      <w:r w:rsidR="00501215">
        <w:rPr>
          <w:b/>
          <w:bCs/>
        </w:rPr>
        <w:t>r_elek</w:t>
      </w:r>
      <w:r w:rsidR="00400E93">
        <w:rPr>
          <w:b/>
          <w:bCs/>
        </w:rPr>
        <w:t>_</w:t>
      </w:r>
      <w:r w:rsidR="00CD5DBD" w:rsidRPr="00CD5DBD">
        <w:rPr>
          <w:b/>
          <w:bCs/>
        </w:rPr>
        <w:t>Vset</w:t>
      </w:r>
      <w:r w:rsidR="00501215">
        <w:rPr>
          <w:b/>
          <w:bCs/>
        </w:rPr>
        <w:t>i</w:t>
      </w:r>
      <w:r w:rsidR="00CD5DBD" w:rsidRPr="00CD5DBD">
        <w:rPr>
          <w:b/>
          <w:bCs/>
        </w:rPr>
        <w:t>n-Velk</w:t>
      </w:r>
      <w:r w:rsidR="00501215">
        <w:rPr>
          <w:b/>
          <w:bCs/>
        </w:rPr>
        <w:t>e_</w:t>
      </w:r>
      <w:r w:rsidR="00CD5DBD" w:rsidRPr="00CD5DBD">
        <w:rPr>
          <w:b/>
          <w:bCs/>
        </w:rPr>
        <w:t>Karlovice</w:t>
      </w:r>
      <w:r w:rsidRPr="00CD5DBD">
        <w:rPr>
          <w:b/>
          <w:bCs/>
        </w:rPr>
        <w:t>“</w:t>
      </w:r>
    </w:p>
    <w:p w14:paraId="5B4BC50D" w14:textId="7A5F5CB6" w:rsidR="00A20028" w:rsidRDefault="00A20028" w:rsidP="00F45284">
      <w:pPr>
        <w:pStyle w:val="Text2-1"/>
      </w:pPr>
      <w:bookmarkStart w:id="54" w:name="_Hlk192663309"/>
      <w:r w:rsidRPr="00CD5DBD">
        <w:t>Podmínky pro přidělení výlukových časů, případně jiných omezení železničního provozu, uzavírky komunikací nebo jiné podmínky související s prováděním tohoto díla</w:t>
      </w:r>
      <w:r>
        <w:t>. Zhotovitel bude</w:t>
      </w:r>
      <w:r w:rsidRPr="00CD5DBD">
        <w:t>:</w:t>
      </w:r>
    </w:p>
    <w:p w14:paraId="04D36C67" w14:textId="56095C8D" w:rsidR="00A20028" w:rsidRPr="002A6439" w:rsidRDefault="00A20028" w:rsidP="00F45284">
      <w:pPr>
        <w:pStyle w:val="Odrka1-1"/>
      </w:pPr>
      <w:r>
        <w:t>m</w:t>
      </w:r>
      <w:r w:rsidRPr="002A6439">
        <w:t>inimaliz</w:t>
      </w:r>
      <w:r>
        <w:t>ovat</w:t>
      </w:r>
      <w:r w:rsidRPr="002A6439">
        <w:t xml:space="preserve"> výluk</w:t>
      </w:r>
      <w:r>
        <w:t>y</w:t>
      </w:r>
      <w:r w:rsidRPr="002A6439">
        <w:t xml:space="preserve"> jen pro nutné průzkumné práce</w:t>
      </w:r>
    </w:p>
    <w:p w14:paraId="3DF25561" w14:textId="2714788D" w:rsidR="00A20028" w:rsidRPr="002A6439" w:rsidRDefault="00A20028" w:rsidP="00F45284">
      <w:pPr>
        <w:pStyle w:val="Odrka1-1"/>
      </w:pPr>
      <w:r>
        <w:t>v</w:t>
      </w:r>
      <w:r w:rsidRPr="002A6439">
        <w:t xml:space="preserve"> rámci zpracování dokumentace navr</w:t>
      </w:r>
      <w:r>
        <w:t xml:space="preserve">hovat </w:t>
      </w:r>
      <w:r w:rsidRPr="002A6439">
        <w:t>takové postupy, které budou minimalizovat nároky na omezení železničního provozu.</w:t>
      </w:r>
    </w:p>
    <w:p w14:paraId="14C2394A" w14:textId="1502B99C" w:rsidR="00A20028" w:rsidRPr="002A6439" w:rsidRDefault="00A20028" w:rsidP="00F45284">
      <w:pPr>
        <w:pStyle w:val="Odrka1-1"/>
      </w:pPr>
      <w:r>
        <w:t>p</w:t>
      </w:r>
      <w:r w:rsidRPr="002A6439">
        <w:t>řednostně využív</w:t>
      </w:r>
      <w:r>
        <w:t>at</w:t>
      </w:r>
      <w:r w:rsidRPr="002A6439">
        <w:t xml:space="preserve"> výlukové časy sjednané pro činnost příslušného OŘ.</w:t>
      </w:r>
    </w:p>
    <w:p w14:paraId="7A1C978F" w14:textId="34E839ED" w:rsidR="00A20028" w:rsidRDefault="00A20028" w:rsidP="00F45284">
      <w:pPr>
        <w:pStyle w:val="Odrka1-1"/>
      </w:pPr>
      <w:r>
        <w:t>p</w:t>
      </w:r>
      <w:r w:rsidRPr="002A6439">
        <w:t>ostupovat dle předpisu SŽ D7/2 – Organizování výlukových činností</w:t>
      </w:r>
      <w:r>
        <w:t xml:space="preserve"> </w:t>
      </w:r>
      <w:r w:rsidRPr="00A20028">
        <w:t>ve znění změny č. 1 a 2</w:t>
      </w:r>
      <w:r w:rsidRPr="002A6439">
        <w:t>.</w:t>
      </w:r>
    </w:p>
    <w:p w14:paraId="5327687E" w14:textId="77777777" w:rsidR="00CD5DBD" w:rsidRDefault="00CD5DBD">
      <w:pPr>
        <w:pStyle w:val="Text2-1"/>
        <w:numPr>
          <w:ilvl w:val="2"/>
          <w:numId w:val="6"/>
        </w:numPr>
      </w:pPr>
      <w:r w:rsidRPr="00F21FB6">
        <w:t>Projektant bude přednostně situovat celou stavbu na pozemcích ve vlastnictví České republiky s právem hospodařit s majetkem státu zastoupeného SŽ, nelze-li toto splnit, pak na pozemcích v majetku ČD a.s. Umístění stavby na pozemcích jiných vlastníků je možné až po odsouhlasení SŽ na základě opodstatněného návrhu projektanta ještě před použitím cizího pozemku.</w:t>
      </w:r>
    </w:p>
    <w:p w14:paraId="681B9829" w14:textId="626043B2" w:rsidR="007D016E" w:rsidRDefault="00CD5DBD">
      <w:pPr>
        <w:pStyle w:val="Text2-1"/>
        <w:numPr>
          <w:ilvl w:val="2"/>
          <w:numId w:val="6"/>
        </w:numPr>
      </w:pPr>
      <w:r w:rsidRPr="00F21FB6">
        <w:t xml:space="preserve">Pokud stavba bude situována na pozemky ČD, bude přednostně respektována hranice UMVŽST (tzn. na pozemky, které budou převedeny do </w:t>
      </w:r>
      <w:r w:rsidR="007D74E2">
        <w:t xml:space="preserve">správy </w:t>
      </w:r>
      <w:r w:rsidRPr="00F21FB6">
        <w:t>SŽ). Součástí Dokumentace bude situace se zákresem SO a PS v katastrální mapě s barevným rozlišením pozemků ve správě SŽ, pozemků ČD určených k převodu do správy SŽ, pozemků ČD a ostatních pozemků.</w:t>
      </w:r>
      <w:bookmarkEnd w:id="54"/>
    </w:p>
    <w:p w14:paraId="2D570B0A" w14:textId="77777777" w:rsidR="00D86776" w:rsidRPr="00CD5DBD" w:rsidRDefault="00D86776">
      <w:pPr>
        <w:pStyle w:val="Nadpis2-2"/>
        <w:numPr>
          <w:ilvl w:val="1"/>
          <w:numId w:val="6"/>
        </w:numPr>
      </w:pPr>
      <w:bookmarkStart w:id="55" w:name="_Ref90640448"/>
      <w:bookmarkStart w:id="56" w:name="_Toc199926274"/>
      <w:r w:rsidRPr="00CD5DBD">
        <w:t>Rozsah a členění Doprovodné dokumentace</w:t>
      </w:r>
      <w:bookmarkEnd w:id="55"/>
      <w:bookmarkEnd w:id="56"/>
    </w:p>
    <w:p w14:paraId="7F4F4357" w14:textId="77777777" w:rsidR="005527A3" w:rsidRPr="00CD5DBD" w:rsidRDefault="005527A3">
      <w:pPr>
        <w:pStyle w:val="Text2-1"/>
        <w:numPr>
          <w:ilvl w:val="2"/>
          <w:numId w:val="6"/>
        </w:numPr>
      </w:pPr>
      <w:r w:rsidRPr="00CD5DBD">
        <w:t>Doprovodná dokumentace vypracovaná ve fázi ZP bude minimálně zpracována v rozsahu čl. 2.4 přílohy P2 směrnice SŽ SM011.</w:t>
      </w:r>
    </w:p>
    <w:p w14:paraId="1ED7501A" w14:textId="77777777" w:rsidR="00FB65FA" w:rsidRPr="00146FF6" w:rsidRDefault="00FB65FA">
      <w:pPr>
        <w:pStyle w:val="Text2-1"/>
        <w:numPr>
          <w:ilvl w:val="2"/>
          <w:numId w:val="6"/>
        </w:numPr>
      </w:pPr>
      <w:r w:rsidRPr="00146FF6">
        <w:t>V rámci DD dále budou prověřena možná nebezpečí související se změnou klimatu vhodná ke zvážení pro návrh technického řešení. Vyplněná tabulka bude součástí Dokladové části:</w:t>
      </w:r>
    </w:p>
    <w:p w14:paraId="4528B3B6" w14:textId="77777777" w:rsidR="00FB65FA" w:rsidRPr="00146FF6" w:rsidRDefault="00FB65FA" w:rsidP="00F45284">
      <w:pPr>
        <w:pStyle w:val="TabulkaNadpis"/>
      </w:pPr>
      <w:r w:rsidRPr="00146FF6">
        <w:t xml:space="preserve">Nebezpečí související se změnou </w:t>
      </w:r>
      <w:r w:rsidRPr="00A20028">
        <w:t>klimatu</w:t>
      </w:r>
    </w:p>
    <w:tbl>
      <w:tblPr>
        <w:tblStyle w:val="Tabulka10"/>
        <w:tblW w:w="0" w:type="auto"/>
        <w:tblLook w:val="04A0" w:firstRow="1" w:lastRow="0" w:firstColumn="1" w:lastColumn="0" w:noHBand="0" w:noVBand="1"/>
      </w:tblPr>
      <w:tblGrid>
        <w:gridCol w:w="2272"/>
        <w:gridCol w:w="5007"/>
        <w:gridCol w:w="771"/>
      </w:tblGrid>
      <w:tr w:rsidR="00FB65FA" w:rsidRPr="00146FF6" w14:paraId="60765081" w14:textId="77777777" w:rsidTr="00385DB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97" w:type="dxa"/>
            <w:hideMark/>
          </w:tcPr>
          <w:p w14:paraId="458324C9" w14:textId="77777777" w:rsidR="00FB65FA" w:rsidRPr="00146FF6" w:rsidRDefault="00FB65FA" w:rsidP="009A5288">
            <w:pPr>
              <w:pStyle w:val="Tabulka-7"/>
              <w:rPr>
                <w:b/>
              </w:rPr>
            </w:pPr>
            <w:r w:rsidRPr="00146FF6">
              <w:rPr>
                <w:b/>
              </w:rPr>
              <w:t>Riziko</w:t>
            </w:r>
          </w:p>
        </w:tc>
        <w:tc>
          <w:tcPr>
            <w:tcW w:w="5096" w:type="dxa"/>
            <w:hideMark/>
          </w:tcPr>
          <w:p w14:paraId="5326FA6D" w14:textId="77777777" w:rsidR="00FB65FA" w:rsidRPr="00146FF6" w:rsidRDefault="00FB65FA" w:rsidP="009A5288">
            <w:pPr>
              <w:pStyle w:val="Tabulka-7"/>
              <w:cnfStyle w:val="100000000000" w:firstRow="1" w:lastRow="0" w:firstColumn="0" w:lastColumn="0" w:oddVBand="0" w:evenVBand="0" w:oddHBand="0" w:evenHBand="0" w:firstRowFirstColumn="0" w:firstRowLastColumn="0" w:lastRowFirstColumn="0" w:lastRowLastColumn="0"/>
              <w:rPr>
                <w:b/>
              </w:rPr>
            </w:pPr>
            <w:r w:rsidRPr="00146FF6">
              <w:rPr>
                <w:b/>
              </w:rPr>
              <w:t>Popis</w:t>
            </w:r>
          </w:p>
        </w:tc>
        <w:tc>
          <w:tcPr>
            <w:tcW w:w="771" w:type="dxa"/>
            <w:hideMark/>
          </w:tcPr>
          <w:p w14:paraId="19620569" w14:textId="77777777" w:rsidR="00FB65FA" w:rsidRPr="00146FF6" w:rsidRDefault="00FB65FA" w:rsidP="009A5288">
            <w:pPr>
              <w:pStyle w:val="Tabulka-7"/>
              <w:jc w:val="center"/>
              <w:cnfStyle w:val="100000000000" w:firstRow="1" w:lastRow="0" w:firstColumn="0" w:lastColumn="0" w:oddVBand="0" w:evenVBand="0" w:oddHBand="0" w:evenHBand="0" w:firstRowFirstColumn="0" w:firstRowLastColumn="0" w:lastRowFirstColumn="0" w:lastRowLastColumn="0"/>
              <w:rPr>
                <w:b/>
              </w:rPr>
            </w:pPr>
            <w:r w:rsidRPr="00146FF6">
              <w:rPr>
                <w:b/>
              </w:rPr>
              <w:t>Ano/Ne</w:t>
            </w:r>
          </w:p>
        </w:tc>
      </w:tr>
      <w:tr w:rsidR="00FB65FA" w:rsidRPr="00146FF6" w14:paraId="3D7163BC" w14:textId="77777777" w:rsidTr="00385DB0">
        <w:tc>
          <w:tcPr>
            <w:cnfStyle w:val="001000000000" w:firstRow="0" w:lastRow="0" w:firstColumn="1" w:lastColumn="0" w:oddVBand="0" w:evenVBand="0" w:oddHBand="0" w:evenHBand="0" w:firstRowFirstColumn="0" w:firstRowLastColumn="0" w:lastRowFirstColumn="0" w:lastRowLastColumn="0"/>
            <w:tcW w:w="2297" w:type="dxa"/>
            <w:hideMark/>
          </w:tcPr>
          <w:p w14:paraId="35FB4A04" w14:textId="77777777" w:rsidR="00FB65FA" w:rsidRPr="00146FF6" w:rsidRDefault="00FB65FA" w:rsidP="009A5288">
            <w:pPr>
              <w:pStyle w:val="Tabulka-7"/>
              <w:rPr>
                <w:b/>
              </w:rPr>
            </w:pPr>
            <w:r w:rsidRPr="00146FF6">
              <w:rPr>
                <w:b/>
              </w:rPr>
              <w:t>Rostoucí průměrná teplota vzduchu</w:t>
            </w:r>
          </w:p>
        </w:tc>
        <w:tc>
          <w:tcPr>
            <w:tcW w:w="5096" w:type="dxa"/>
            <w:hideMark/>
          </w:tcPr>
          <w:p w14:paraId="04535D8A" w14:textId="77777777" w:rsidR="00FB65FA" w:rsidRPr="00146FF6" w:rsidRDefault="00FB65FA" w:rsidP="009A5288">
            <w:pPr>
              <w:pStyle w:val="Tabulka-7"/>
              <w:cnfStyle w:val="000000000000" w:firstRow="0" w:lastRow="0" w:firstColumn="0" w:lastColumn="0" w:oddVBand="0" w:evenVBand="0" w:oddHBand="0" w:evenHBand="0" w:firstRowFirstColumn="0" w:firstRowLastColumn="0" w:lastRowFirstColumn="0" w:lastRowLastColumn="0"/>
            </w:pPr>
            <w:r w:rsidRPr="00146FF6">
              <w:t>Průběžný nárůst průměrných teplot</w:t>
            </w:r>
          </w:p>
        </w:tc>
        <w:tc>
          <w:tcPr>
            <w:tcW w:w="771" w:type="dxa"/>
          </w:tcPr>
          <w:p w14:paraId="0D3821B2" w14:textId="3FDE3D70" w:rsidR="00FB65FA" w:rsidRPr="00146FF6" w:rsidRDefault="000D76AC" w:rsidP="009A5288">
            <w:pPr>
              <w:pStyle w:val="Tabulka-7"/>
              <w:jc w:val="center"/>
              <w:cnfStyle w:val="000000000000" w:firstRow="0" w:lastRow="0" w:firstColumn="0" w:lastColumn="0" w:oddVBand="0" w:evenVBand="0" w:oddHBand="0" w:evenHBand="0" w:firstRowFirstColumn="0" w:firstRowLastColumn="0" w:lastRowFirstColumn="0" w:lastRowLastColumn="0"/>
            </w:pPr>
            <w:r>
              <w:t>Ano</w:t>
            </w:r>
          </w:p>
        </w:tc>
      </w:tr>
      <w:tr w:rsidR="00FB65FA" w:rsidRPr="00146FF6" w14:paraId="4424DD8F" w14:textId="77777777" w:rsidTr="00385DB0">
        <w:tc>
          <w:tcPr>
            <w:cnfStyle w:val="001000000000" w:firstRow="0" w:lastRow="0" w:firstColumn="1" w:lastColumn="0" w:oddVBand="0" w:evenVBand="0" w:oddHBand="0" w:evenHBand="0" w:firstRowFirstColumn="0" w:firstRowLastColumn="0" w:lastRowFirstColumn="0" w:lastRowLastColumn="0"/>
            <w:tcW w:w="2297" w:type="dxa"/>
            <w:hideMark/>
          </w:tcPr>
          <w:p w14:paraId="420BF45F" w14:textId="77777777" w:rsidR="00FB65FA" w:rsidRPr="00146FF6" w:rsidRDefault="00FB65FA" w:rsidP="009A5288">
            <w:pPr>
              <w:pStyle w:val="Tabulka-7"/>
              <w:rPr>
                <w:b/>
              </w:rPr>
            </w:pPr>
            <w:r w:rsidRPr="00146FF6">
              <w:rPr>
                <w:b/>
              </w:rPr>
              <w:t>Extrémní nárůsty teplot a vlny veder</w:t>
            </w:r>
          </w:p>
        </w:tc>
        <w:tc>
          <w:tcPr>
            <w:tcW w:w="5096" w:type="dxa"/>
            <w:hideMark/>
          </w:tcPr>
          <w:p w14:paraId="5FAAA884" w14:textId="77777777" w:rsidR="00FB65FA" w:rsidRPr="00146FF6" w:rsidRDefault="00FB65FA" w:rsidP="009A5288">
            <w:pPr>
              <w:pStyle w:val="Tabulka-7"/>
              <w:cnfStyle w:val="000000000000" w:firstRow="0" w:lastRow="0" w:firstColumn="0" w:lastColumn="0" w:oddVBand="0" w:evenVBand="0" w:oddHBand="0" w:evenHBand="0" w:firstRowFirstColumn="0" w:firstRowLastColumn="0" w:lastRowFirstColumn="0" w:lastRowLastColumn="0"/>
            </w:pPr>
            <w:r w:rsidRPr="00146FF6">
              <w:t>Změny ve frekvenci a intenzitě období s vysokými teplotami, včetně vln veder (období s extrémně vysokými nejvyššími a nejnižšími teplotami)</w:t>
            </w:r>
          </w:p>
        </w:tc>
        <w:tc>
          <w:tcPr>
            <w:tcW w:w="771" w:type="dxa"/>
          </w:tcPr>
          <w:p w14:paraId="310FBF26" w14:textId="2B81BA21" w:rsidR="00FB65FA" w:rsidRPr="00146FF6" w:rsidRDefault="000D76AC" w:rsidP="009A5288">
            <w:pPr>
              <w:pStyle w:val="Tabulka-7"/>
              <w:jc w:val="center"/>
              <w:cnfStyle w:val="000000000000" w:firstRow="0" w:lastRow="0" w:firstColumn="0" w:lastColumn="0" w:oddVBand="0" w:evenVBand="0" w:oddHBand="0" w:evenHBand="0" w:firstRowFirstColumn="0" w:firstRowLastColumn="0" w:lastRowFirstColumn="0" w:lastRowLastColumn="0"/>
            </w:pPr>
            <w:r>
              <w:t>Ano</w:t>
            </w:r>
          </w:p>
        </w:tc>
      </w:tr>
      <w:tr w:rsidR="00FB65FA" w:rsidRPr="00146FF6" w14:paraId="565FB646" w14:textId="77777777" w:rsidTr="00385DB0">
        <w:tc>
          <w:tcPr>
            <w:cnfStyle w:val="001000000000" w:firstRow="0" w:lastRow="0" w:firstColumn="1" w:lastColumn="0" w:oddVBand="0" w:evenVBand="0" w:oddHBand="0" w:evenHBand="0" w:firstRowFirstColumn="0" w:firstRowLastColumn="0" w:lastRowFirstColumn="0" w:lastRowLastColumn="0"/>
            <w:tcW w:w="2297" w:type="dxa"/>
            <w:hideMark/>
          </w:tcPr>
          <w:p w14:paraId="55549F19" w14:textId="77777777" w:rsidR="00FB65FA" w:rsidRPr="00146FF6" w:rsidRDefault="00FB65FA" w:rsidP="009A5288">
            <w:pPr>
              <w:pStyle w:val="Tabulka-7"/>
              <w:rPr>
                <w:b/>
              </w:rPr>
            </w:pPr>
            <w:r w:rsidRPr="00146FF6">
              <w:rPr>
                <w:b/>
              </w:rPr>
              <w:t>Změny v průměrném množství dešťových srážek</w:t>
            </w:r>
          </w:p>
        </w:tc>
        <w:tc>
          <w:tcPr>
            <w:tcW w:w="5096" w:type="dxa"/>
            <w:hideMark/>
          </w:tcPr>
          <w:p w14:paraId="2A686E5B" w14:textId="77777777" w:rsidR="00FB65FA" w:rsidRPr="00146FF6" w:rsidRDefault="00FB65FA" w:rsidP="009A5288">
            <w:pPr>
              <w:pStyle w:val="Tabulka-7"/>
              <w:cnfStyle w:val="000000000000" w:firstRow="0" w:lastRow="0" w:firstColumn="0" w:lastColumn="0" w:oddVBand="0" w:evenVBand="0" w:oddHBand="0" w:evenHBand="0" w:firstRowFirstColumn="0" w:firstRowLastColumn="0" w:lastRowFirstColumn="0" w:lastRowLastColumn="0"/>
            </w:pPr>
            <w:r w:rsidRPr="00146FF6">
              <w:t>Průběžný trend ve zvýšeném či sníženém množství srážek (déšť, sníh, kroupy apod.)</w:t>
            </w:r>
          </w:p>
        </w:tc>
        <w:tc>
          <w:tcPr>
            <w:tcW w:w="771" w:type="dxa"/>
          </w:tcPr>
          <w:p w14:paraId="035E5E99" w14:textId="1323A1DF" w:rsidR="00FB65FA" w:rsidRPr="00146FF6" w:rsidRDefault="000D76AC" w:rsidP="009A5288">
            <w:pPr>
              <w:pStyle w:val="Tabulka-7"/>
              <w:jc w:val="center"/>
              <w:cnfStyle w:val="000000000000" w:firstRow="0" w:lastRow="0" w:firstColumn="0" w:lastColumn="0" w:oddVBand="0" w:evenVBand="0" w:oddHBand="0" w:evenHBand="0" w:firstRowFirstColumn="0" w:firstRowLastColumn="0" w:lastRowFirstColumn="0" w:lastRowLastColumn="0"/>
            </w:pPr>
            <w:r>
              <w:t>Ano</w:t>
            </w:r>
          </w:p>
        </w:tc>
      </w:tr>
      <w:tr w:rsidR="00FB65FA" w:rsidRPr="00146FF6" w14:paraId="3240684A" w14:textId="77777777" w:rsidTr="00385DB0">
        <w:tc>
          <w:tcPr>
            <w:cnfStyle w:val="001000000000" w:firstRow="0" w:lastRow="0" w:firstColumn="1" w:lastColumn="0" w:oddVBand="0" w:evenVBand="0" w:oddHBand="0" w:evenHBand="0" w:firstRowFirstColumn="0" w:firstRowLastColumn="0" w:lastRowFirstColumn="0" w:lastRowLastColumn="0"/>
            <w:tcW w:w="2297" w:type="dxa"/>
            <w:hideMark/>
          </w:tcPr>
          <w:p w14:paraId="30E07917" w14:textId="77777777" w:rsidR="00FB65FA" w:rsidRPr="00146FF6" w:rsidRDefault="00FB65FA" w:rsidP="009A5288">
            <w:pPr>
              <w:pStyle w:val="Tabulka-7"/>
              <w:rPr>
                <w:b/>
              </w:rPr>
            </w:pPr>
            <w:r w:rsidRPr="00146FF6">
              <w:rPr>
                <w:b/>
              </w:rPr>
              <w:lastRenderedPageBreak/>
              <w:t>Změny v extrémním množství dešťových srážek</w:t>
            </w:r>
          </w:p>
        </w:tc>
        <w:tc>
          <w:tcPr>
            <w:tcW w:w="5096" w:type="dxa"/>
            <w:hideMark/>
          </w:tcPr>
          <w:p w14:paraId="2E924325" w14:textId="77777777" w:rsidR="00FB65FA" w:rsidRPr="00146FF6" w:rsidRDefault="00FB65FA" w:rsidP="009A5288">
            <w:pPr>
              <w:pStyle w:val="Tabulka-7"/>
              <w:cnfStyle w:val="000000000000" w:firstRow="0" w:lastRow="0" w:firstColumn="0" w:lastColumn="0" w:oddVBand="0" w:evenVBand="0" w:oddHBand="0" w:evenHBand="0" w:firstRowFirstColumn="0" w:firstRowLastColumn="0" w:lastRowFirstColumn="0" w:lastRowLastColumn="0"/>
            </w:pPr>
            <w:r w:rsidRPr="00146FF6">
              <w:t xml:space="preserve">Změny ve frekvenci a intenzitě období s intenzivními dešťovými nebo jinými srážkami </w:t>
            </w:r>
          </w:p>
        </w:tc>
        <w:tc>
          <w:tcPr>
            <w:tcW w:w="771" w:type="dxa"/>
          </w:tcPr>
          <w:p w14:paraId="3C26A979" w14:textId="49FBE923" w:rsidR="00FB65FA" w:rsidRPr="00146FF6" w:rsidRDefault="000D76AC" w:rsidP="009A5288">
            <w:pPr>
              <w:pStyle w:val="Tabulka-7"/>
              <w:jc w:val="center"/>
              <w:cnfStyle w:val="000000000000" w:firstRow="0" w:lastRow="0" w:firstColumn="0" w:lastColumn="0" w:oddVBand="0" w:evenVBand="0" w:oddHBand="0" w:evenHBand="0" w:firstRowFirstColumn="0" w:firstRowLastColumn="0" w:lastRowFirstColumn="0" w:lastRowLastColumn="0"/>
            </w:pPr>
            <w:r>
              <w:t>Ano</w:t>
            </w:r>
          </w:p>
        </w:tc>
      </w:tr>
      <w:tr w:rsidR="00FB65FA" w:rsidRPr="00146FF6" w14:paraId="442C6A04" w14:textId="77777777" w:rsidTr="00385DB0">
        <w:tc>
          <w:tcPr>
            <w:cnfStyle w:val="001000000000" w:firstRow="0" w:lastRow="0" w:firstColumn="1" w:lastColumn="0" w:oddVBand="0" w:evenVBand="0" w:oddHBand="0" w:evenHBand="0" w:firstRowFirstColumn="0" w:firstRowLastColumn="0" w:lastRowFirstColumn="0" w:lastRowLastColumn="0"/>
            <w:tcW w:w="2297" w:type="dxa"/>
            <w:hideMark/>
          </w:tcPr>
          <w:p w14:paraId="6BEDB6D9" w14:textId="77777777" w:rsidR="00FB65FA" w:rsidRPr="00146FF6" w:rsidRDefault="00FB65FA" w:rsidP="009A5288">
            <w:pPr>
              <w:pStyle w:val="Tabulka-7"/>
              <w:rPr>
                <w:b/>
              </w:rPr>
            </w:pPr>
            <w:r w:rsidRPr="00146FF6">
              <w:rPr>
                <w:b/>
              </w:rPr>
              <w:t xml:space="preserve">Povodně </w:t>
            </w:r>
          </w:p>
        </w:tc>
        <w:tc>
          <w:tcPr>
            <w:tcW w:w="5096" w:type="dxa"/>
            <w:hideMark/>
          </w:tcPr>
          <w:p w14:paraId="198C861D" w14:textId="77777777" w:rsidR="00FB65FA" w:rsidRPr="00146FF6" w:rsidRDefault="00FB65FA" w:rsidP="009A5288">
            <w:pPr>
              <w:pStyle w:val="Tabulka-7"/>
              <w:cnfStyle w:val="000000000000" w:firstRow="0" w:lastRow="0" w:firstColumn="0" w:lastColumn="0" w:oddVBand="0" w:evenVBand="0" w:oddHBand="0" w:evenHBand="0" w:firstRowFirstColumn="0" w:firstRowLastColumn="0" w:lastRowFirstColumn="0" w:lastRowLastColumn="0"/>
            </w:pPr>
            <w:r w:rsidRPr="00146FF6">
              <w:t>Změny ve frekvenci a intenzitě povodní</w:t>
            </w:r>
          </w:p>
        </w:tc>
        <w:tc>
          <w:tcPr>
            <w:tcW w:w="771" w:type="dxa"/>
          </w:tcPr>
          <w:p w14:paraId="3F01D3F0" w14:textId="3868CAD7" w:rsidR="00FB65FA" w:rsidRPr="00146FF6" w:rsidRDefault="000D76AC" w:rsidP="009A5288">
            <w:pPr>
              <w:pStyle w:val="Tabulka-7"/>
              <w:jc w:val="center"/>
              <w:cnfStyle w:val="000000000000" w:firstRow="0" w:lastRow="0" w:firstColumn="0" w:lastColumn="0" w:oddVBand="0" w:evenVBand="0" w:oddHBand="0" w:evenHBand="0" w:firstRowFirstColumn="0" w:firstRowLastColumn="0" w:lastRowFirstColumn="0" w:lastRowLastColumn="0"/>
            </w:pPr>
            <w:r>
              <w:t>Ano</w:t>
            </w:r>
          </w:p>
        </w:tc>
      </w:tr>
      <w:tr w:rsidR="00FB65FA" w:rsidRPr="00146FF6" w14:paraId="01D58B28" w14:textId="77777777" w:rsidTr="00385DB0">
        <w:tc>
          <w:tcPr>
            <w:cnfStyle w:val="001000000000" w:firstRow="0" w:lastRow="0" w:firstColumn="1" w:lastColumn="0" w:oddVBand="0" w:evenVBand="0" w:oddHBand="0" w:evenHBand="0" w:firstRowFirstColumn="0" w:firstRowLastColumn="0" w:lastRowFirstColumn="0" w:lastRowLastColumn="0"/>
            <w:tcW w:w="2297" w:type="dxa"/>
            <w:hideMark/>
          </w:tcPr>
          <w:p w14:paraId="76EBEE65" w14:textId="77777777" w:rsidR="00FB65FA" w:rsidRPr="00146FF6" w:rsidRDefault="00FB65FA" w:rsidP="009A5288">
            <w:pPr>
              <w:pStyle w:val="Tabulka-7"/>
              <w:rPr>
                <w:b/>
              </w:rPr>
            </w:pPr>
            <w:r w:rsidRPr="00146FF6">
              <w:rPr>
                <w:b/>
              </w:rPr>
              <w:t>Půdní eroze</w:t>
            </w:r>
          </w:p>
        </w:tc>
        <w:tc>
          <w:tcPr>
            <w:tcW w:w="5096" w:type="dxa"/>
            <w:hideMark/>
          </w:tcPr>
          <w:p w14:paraId="54259BD1" w14:textId="77777777" w:rsidR="00FB65FA" w:rsidRPr="00146FF6" w:rsidRDefault="00FB65FA" w:rsidP="009A5288">
            <w:pPr>
              <w:pStyle w:val="Tabulka-7"/>
              <w:cnfStyle w:val="000000000000" w:firstRow="0" w:lastRow="0" w:firstColumn="0" w:lastColumn="0" w:oddVBand="0" w:evenVBand="0" w:oddHBand="0" w:evenHBand="0" w:firstRowFirstColumn="0" w:firstRowLastColumn="0" w:lastRowFirstColumn="0" w:lastRowLastColumn="0"/>
            </w:pPr>
            <w:r w:rsidRPr="00146FF6">
              <w:t xml:space="preserve">Proces odnášení a přemisťování zeminy a horniny působením povětrnostních vlivů, úbytku masy a působením vodních toků, ledovců, vln, větru a podzemních vod </w:t>
            </w:r>
          </w:p>
        </w:tc>
        <w:tc>
          <w:tcPr>
            <w:tcW w:w="771" w:type="dxa"/>
          </w:tcPr>
          <w:p w14:paraId="41D775F8" w14:textId="28452C7C" w:rsidR="00FB65FA" w:rsidRPr="00146FF6" w:rsidRDefault="000D76AC" w:rsidP="009A5288">
            <w:pPr>
              <w:pStyle w:val="Tabulka-7"/>
              <w:jc w:val="center"/>
              <w:cnfStyle w:val="000000000000" w:firstRow="0" w:lastRow="0" w:firstColumn="0" w:lastColumn="0" w:oddVBand="0" w:evenVBand="0" w:oddHBand="0" w:evenHBand="0" w:firstRowFirstColumn="0" w:firstRowLastColumn="0" w:lastRowFirstColumn="0" w:lastRowLastColumn="0"/>
            </w:pPr>
            <w:r>
              <w:t>Ano</w:t>
            </w:r>
          </w:p>
        </w:tc>
      </w:tr>
      <w:tr w:rsidR="00FB65FA" w:rsidRPr="00146FF6" w14:paraId="2F1D2A9D" w14:textId="77777777" w:rsidTr="00385DB0">
        <w:tc>
          <w:tcPr>
            <w:cnfStyle w:val="001000000000" w:firstRow="0" w:lastRow="0" w:firstColumn="1" w:lastColumn="0" w:oddVBand="0" w:evenVBand="0" w:oddHBand="0" w:evenHBand="0" w:firstRowFirstColumn="0" w:firstRowLastColumn="0" w:lastRowFirstColumn="0" w:lastRowLastColumn="0"/>
            <w:tcW w:w="2297" w:type="dxa"/>
            <w:hideMark/>
          </w:tcPr>
          <w:p w14:paraId="78482BC2" w14:textId="77777777" w:rsidR="00FB65FA" w:rsidRPr="00146FF6" w:rsidRDefault="00FB65FA" w:rsidP="009A5288">
            <w:pPr>
              <w:pStyle w:val="Tabulka-7"/>
              <w:rPr>
                <w:b/>
              </w:rPr>
            </w:pPr>
            <w:r w:rsidRPr="00146FF6">
              <w:rPr>
                <w:b/>
              </w:rPr>
              <w:t>Nestabilita půdy / sesuvy půdy / laviny</w:t>
            </w:r>
          </w:p>
        </w:tc>
        <w:tc>
          <w:tcPr>
            <w:tcW w:w="5096" w:type="dxa"/>
            <w:hideMark/>
          </w:tcPr>
          <w:p w14:paraId="03C3B475" w14:textId="77777777" w:rsidR="00FB65FA" w:rsidRPr="00146FF6" w:rsidRDefault="00FB65FA" w:rsidP="009A5288">
            <w:pPr>
              <w:pStyle w:val="Tabulka-7"/>
              <w:cnfStyle w:val="000000000000" w:firstRow="0" w:lastRow="0" w:firstColumn="0" w:lastColumn="0" w:oddVBand="0" w:evenVBand="0" w:oddHBand="0" w:evenHBand="0" w:firstRowFirstColumn="0" w:firstRowLastColumn="0" w:lastRowFirstColumn="0" w:lastRowLastColumn="0"/>
            </w:pPr>
            <w:r w:rsidRPr="00146FF6">
              <w:t>Sesuv půdy: velké množství masy sesunuté ze svahu působením gravitace, často za současného působení vody při nasycení masy vodou</w:t>
            </w:r>
          </w:p>
        </w:tc>
        <w:tc>
          <w:tcPr>
            <w:tcW w:w="771" w:type="dxa"/>
          </w:tcPr>
          <w:p w14:paraId="05EEA42E" w14:textId="290691E1" w:rsidR="00FB65FA" w:rsidRPr="00146FF6" w:rsidRDefault="000D76AC" w:rsidP="009A5288">
            <w:pPr>
              <w:pStyle w:val="Tabulka-7"/>
              <w:jc w:val="center"/>
              <w:cnfStyle w:val="000000000000" w:firstRow="0" w:lastRow="0" w:firstColumn="0" w:lastColumn="0" w:oddVBand="0" w:evenVBand="0" w:oddHBand="0" w:evenHBand="0" w:firstRowFirstColumn="0" w:firstRowLastColumn="0" w:lastRowFirstColumn="0" w:lastRowLastColumn="0"/>
            </w:pPr>
            <w:r>
              <w:t>Ano</w:t>
            </w:r>
          </w:p>
        </w:tc>
      </w:tr>
      <w:tr w:rsidR="00FB65FA" w:rsidRPr="00146FF6" w14:paraId="66BB0722" w14:textId="77777777" w:rsidTr="00385DB0">
        <w:tc>
          <w:tcPr>
            <w:cnfStyle w:val="001000000000" w:firstRow="0" w:lastRow="0" w:firstColumn="1" w:lastColumn="0" w:oddVBand="0" w:evenVBand="0" w:oddHBand="0" w:evenHBand="0" w:firstRowFirstColumn="0" w:firstRowLastColumn="0" w:lastRowFirstColumn="0" w:lastRowLastColumn="0"/>
            <w:tcW w:w="2297" w:type="dxa"/>
            <w:hideMark/>
          </w:tcPr>
          <w:p w14:paraId="0CF8A1D4" w14:textId="77777777" w:rsidR="00FB65FA" w:rsidRPr="00146FF6" w:rsidRDefault="00FB65FA" w:rsidP="009A5288">
            <w:pPr>
              <w:pStyle w:val="Tabulka-7"/>
              <w:rPr>
                <w:b/>
              </w:rPr>
            </w:pPr>
            <w:r w:rsidRPr="00146FF6">
              <w:rPr>
                <w:b/>
              </w:rPr>
              <w:t>Průměrná rychlost větru</w:t>
            </w:r>
          </w:p>
        </w:tc>
        <w:tc>
          <w:tcPr>
            <w:tcW w:w="5096" w:type="dxa"/>
            <w:hideMark/>
          </w:tcPr>
          <w:p w14:paraId="3964FEDC" w14:textId="77777777" w:rsidR="00FB65FA" w:rsidRPr="00146FF6" w:rsidRDefault="00FB65FA" w:rsidP="009A5288">
            <w:pPr>
              <w:pStyle w:val="Tabulka-7"/>
              <w:cnfStyle w:val="000000000000" w:firstRow="0" w:lastRow="0" w:firstColumn="0" w:lastColumn="0" w:oddVBand="0" w:evenVBand="0" w:oddHBand="0" w:evenHBand="0" w:firstRowFirstColumn="0" w:firstRowLastColumn="0" w:lastRowFirstColumn="0" w:lastRowLastColumn="0"/>
            </w:pPr>
            <w:r w:rsidRPr="00146FF6">
              <w:t>Postupné změny v průměrné rychlosti větru</w:t>
            </w:r>
          </w:p>
        </w:tc>
        <w:tc>
          <w:tcPr>
            <w:tcW w:w="771" w:type="dxa"/>
          </w:tcPr>
          <w:p w14:paraId="72920447" w14:textId="4F2DEA01" w:rsidR="00FB65FA" w:rsidRPr="00146FF6" w:rsidRDefault="000D76AC" w:rsidP="009A5288">
            <w:pPr>
              <w:pStyle w:val="Tabulka-7"/>
              <w:jc w:val="center"/>
              <w:cnfStyle w:val="000000000000" w:firstRow="0" w:lastRow="0" w:firstColumn="0" w:lastColumn="0" w:oddVBand="0" w:evenVBand="0" w:oddHBand="0" w:evenHBand="0" w:firstRowFirstColumn="0" w:firstRowLastColumn="0" w:lastRowFirstColumn="0" w:lastRowLastColumn="0"/>
            </w:pPr>
            <w:r>
              <w:t>Ano</w:t>
            </w:r>
          </w:p>
        </w:tc>
      </w:tr>
      <w:tr w:rsidR="00FB65FA" w:rsidRPr="00146FF6" w14:paraId="6055D543" w14:textId="77777777" w:rsidTr="00385DB0">
        <w:tc>
          <w:tcPr>
            <w:cnfStyle w:val="001000000000" w:firstRow="0" w:lastRow="0" w:firstColumn="1" w:lastColumn="0" w:oddVBand="0" w:evenVBand="0" w:oddHBand="0" w:evenHBand="0" w:firstRowFirstColumn="0" w:firstRowLastColumn="0" w:lastRowFirstColumn="0" w:lastRowLastColumn="0"/>
            <w:tcW w:w="2297" w:type="dxa"/>
            <w:hideMark/>
          </w:tcPr>
          <w:p w14:paraId="300DA08F" w14:textId="77777777" w:rsidR="00FB65FA" w:rsidRPr="00146FF6" w:rsidRDefault="00FB65FA" w:rsidP="009A5288">
            <w:pPr>
              <w:pStyle w:val="Tabulka-7"/>
              <w:rPr>
                <w:b/>
              </w:rPr>
            </w:pPr>
            <w:r w:rsidRPr="00146FF6">
              <w:rPr>
                <w:b/>
              </w:rPr>
              <w:t>Sucho</w:t>
            </w:r>
          </w:p>
        </w:tc>
        <w:tc>
          <w:tcPr>
            <w:tcW w:w="5096" w:type="dxa"/>
            <w:hideMark/>
          </w:tcPr>
          <w:p w14:paraId="15D5556F" w14:textId="77777777" w:rsidR="00FB65FA" w:rsidRPr="00146FF6" w:rsidRDefault="00FB65FA" w:rsidP="009A5288">
            <w:pPr>
              <w:pStyle w:val="Tabulka-7"/>
              <w:cnfStyle w:val="000000000000" w:firstRow="0" w:lastRow="0" w:firstColumn="0" w:lastColumn="0" w:oddVBand="0" w:evenVBand="0" w:oddHBand="0" w:evenHBand="0" w:firstRowFirstColumn="0" w:firstRowLastColumn="0" w:lastRowFirstColumn="0" w:lastRowLastColumn="0"/>
            </w:pPr>
            <w:r w:rsidRPr="00146FF6">
              <w:t xml:space="preserve">Prodloužená období s abnormálně nízkým výskytem dešťových srážek </w:t>
            </w:r>
          </w:p>
        </w:tc>
        <w:tc>
          <w:tcPr>
            <w:tcW w:w="771" w:type="dxa"/>
          </w:tcPr>
          <w:p w14:paraId="343B41BE" w14:textId="25A11C22" w:rsidR="00FB65FA" w:rsidRPr="00146FF6" w:rsidRDefault="000D76AC" w:rsidP="009A5288">
            <w:pPr>
              <w:pStyle w:val="Tabulka-7"/>
              <w:jc w:val="center"/>
              <w:cnfStyle w:val="000000000000" w:firstRow="0" w:lastRow="0" w:firstColumn="0" w:lastColumn="0" w:oddVBand="0" w:evenVBand="0" w:oddHBand="0" w:evenHBand="0" w:firstRowFirstColumn="0" w:firstRowLastColumn="0" w:lastRowFirstColumn="0" w:lastRowLastColumn="0"/>
            </w:pPr>
            <w:r>
              <w:t>Ano</w:t>
            </w:r>
          </w:p>
        </w:tc>
      </w:tr>
      <w:tr w:rsidR="00FB65FA" w:rsidRPr="00146FF6" w14:paraId="4B146521" w14:textId="77777777" w:rsidTr="00385DB0">
        <w:tc>
          <w:tcPr>
            <w:cnfStyle w:val="001000000000" w:firstRow="0" w:lastRow="0" w:firstColumn="1" w:lastColumn="0" w:oddVBand="0" w:evenVBand="0" w:oddHBand="0" w:evenHBand="0" w:firstRowFirstColumn="0" w:firstRowLastColumn="0" w:lastRowFirstColumn="0" w:lastRowLastColumn="0"/>
            <w:tcW w:w="2297" w:type="dxa"/>
            <w:hideMark/>
          </w:tcPr>
          <w:p w14:paraId="57E350DE" w14:textId="77777777" w:rsidR="00FB65FA" w:rsidRPr="00146FF6" w:rsidRDefault="00FB65FA" w:rsidP="009A5288">
            <w:pPr>
              <w:pStyle w:val="Tabulka-7"/>
              <w:rPr>
                <w:b/>
              </w:rPr>
            </w:pPr>
            <w:r w:rsidRPr="00146FF6">
              <w:rPr>
                <w:b/>
              </w:rPr>
              <w:t>Mrazy</w:t>
            </w:r>
          </w:p>
        </w:tc>
        <w:tc>
          <w:tcPr>
            <w:tcW w:w="5096" w:type="dxa"/>
            <w:hideMark/>
          </w:tcPr>
          <w:p w14:paraId="46A23335" w14:textId="77777777" w:rsidR="00FB65FA" w:rsidRPr="00146FF6" w:rsidRDefault="00FB65FA" w:rsidP="009A5288">
            <w:pPr>
              <w:pStyle w:val="Tabulka-7"/>
              <w:cnfStyle w:val="000000000000" w:firstRow="0" w:lastRow="0" w:firstColumn="0" w:lastColumn="0" w:oddVBand="0" w:evenVBand="0" w:oddHBand="0" w:evenHBand="0" w:firstRowFirstColumn="0" w:firstRowLastColumn="0" w:lastRowFirstColumn="0" w:lastRowLastColumn="0"/>
            </w:pPr>
            <w:r w:rsidRPr="00146FF6">
              <w:t>Prodloužená období s extrémně nízkými teplotami</w:t>
            </w:r>
          </w:p>
        </w:tc>
        <w:tc>
          <w:tcPr>
            <w:tcW w:w="771" w:type="dxa"/>
          </w:tcPr>
          <w:p w14:paraId="57935AEF" w14:textId="4A940817" w:rsidR="00FB65FA" w:rsidRPr="00146FF6" w:rsidRDefault="000D76AC" w:rsidP="009A5288">
            <w:pPr>
              <w:pStyle w:val="Tabulka-7"/>
              <w:jc w:val="center"/>
              <w:cnfStyle w:val="000000000000" w:firstRow="0" w:lastRow="0" w:firstColumn="0" w:lastColumn="0" w:oddVBand="0" w:evenVBand="0" w:oddHBand="0" w:evenHBand="0" w:firstRowFirstColumn="0" w:firstRowLastColumn="0" w:lastRowFirstColumn="0" w:lastRowLastColumn="0"/>
            </w:pPr>
            <w:r>
              <w:t>Ano</w:t>
            </w:r>
          </w:p>
        </w:tc>
      </w:tr>
      <w:tr w:rsidR="00FB65FA" w:rsidRPr="00970AB1" w14:paraId="647B6C42" w14:textId="77777777" w:rsidTr="00385DB0">
        <w:tc>
          <w:tcPr>
            <w:cnfStyle w:val="001000000000" w:firstRow="0" w:lastRow="0" w:firstColumn="1" w:lastColumn="0" w:oddVBand="0" w:evenVBand="0" w:oddHBand="0" w:evenHBand="0" w:firstRowFirstColumn="0" w:firstRowLastColumn="0" w:lastRowFirstColumn="0" w:lastRowLastColumn="0"/>
            <w:tcW w:w="2297" w:type="dxa"/>
            <w:hideMark/>
          </w:tcPr>
          <w:p w14:paraId="687888D0" w14:textId="77777777" w:rsidR="00FB65FA" w:rsidRPr="00146FF6" w:rsidRDefault="00FB65FA" w:rsidP="009A5288">
            <w:pPr>
              <w:pStyle w:val="Tabulka-7"/>
              <w:rPr>
                <w:b/>
              </w:rPr>
            </w:pPr>
            <w:r w:rsidRPr="00146FF6">
              <w:rPr>
                <w:b/>
              </w:rPr>
              <w:t>Škody vlivem mrznutí a tání</w:t>
            </w:r>
          </w:p>
        </w:tc>
        <w:tc>
          <w:tcPr>
            <w:tcW w:w="5096" w:type="dxa"/>
            <w:hideMark/>
          </w:tcPr>
          <w:p w14:paraId="73258DFE" w14:textId="77777777" w:rsidR="00FB65FA" w:rsidRPr="00970AB1" w:rsidRDefault="00FB65FA" w:rsidP="009A5288">
            <w:pPr>
              <w:pStyle w:val="Tabulka-7"/>
              <w:cnfStyle w:val="000000000000" w:firstRow="0" w:lastRow="0" w:firstColumn="0" w:lastColumn="0" w:oddVBand="0" w:evenVBand="0" w:oddHBand="0" w:evenHBand="0" w:firstRowFirstColumn="0" w:firstRowLastColumn="0" w:lastRowFirstColumn="0" w:lastRowLastColumn="0"/>
            </w:pPr>
            <w:r w:rsidRPr="00146FF6">
              <w:t>Opakované mrznutí a tání může poškozovat strukturu materiálů vlivem napětí, jako např. u betonu</w:t>
            </w:r>
          </w:p>
        </w:tc>
        <w:tc>
          <w:tcPr>
            <w:tcW w:w="771" w:type="dxa"/>
          </w:tcPr>
          <w:p w14:paraId="02C541D6" w14:textId="3D0BE22F" w:rsidR="00FB65FA" w:rsidRPr="00970AB1" w:rsidRDefault="000D76AC" w:rsidP="009A5288">
            <w:pPr>
              <w:pStyle w:val="Tabulka-7"/>
              <w:jc w:val="center"/>
              <w:cnfStyle w:val="000000000000" w:firstRow="0" w:lastRow="0" w:firstColumn="0" w:lastColumn="0" w:oddVBand="0" w:evenVBand="0" w:oddHBand="0" w:evenHBand="0" w:firstRowFirstColumn="0" w:firstRowLastColumn="0" w:lastRowFirstColumn="0" w:lastRowLastColumn="0"/>
            </w:pPr>
            <w:r>
              <w:t>Ano</w:t>
            </w:r>
          </w:p>
        </w:tc>
      </w:tr>
    </w:tbl>
    <w:p w14:paraId="6DF4FEB0" w14:textId="77777777" w:rsidR="00FB65FA" w:rsidRDefault="00FB65FA" w:rsidP="00FB65FA">
      <w:pPr>
        <w:pStyle w:val="Textbezslovn"/>
      </w:pPr>
    </w:p>
    <w:p w14:paraId="0D246D0D" w14:textId="77777777" w:rsidR="00146FF6" w:rsidRPr="00092A42" w:rsidRDefault="00146FF6">
      <w:pPr>
        <w:pStyle w:val="Text2-1"/>
        <w:numPr>
          <w:ilvl w:val="2"/>
          <w:numId w:val="6"/>
        </w:numPr>
      </w:pPr>
      <w:bookmarkStart w:id="57" w:name="_Hlk192663852"/>
      <w:r w:rsidRPr="00092A42">
        <w:t>Doprovodná dokumentace bude dále obsahovat:</w:t>
      </w:r>
    </w:p>
    <w:p w14:paraId="1E6053BB" w14:textId="32AACF38" w:rsidR="00146FF6" w:rsidRPr="00092A42" w:rsidRDefault="00146FF6">
      <w:pPr>
        <w:pStyle w:val="Odstavec1-1a"/>
        <w:numPr>
          <w:ilvl w:val="0"/>
          <w:numId w:val="17"/>
        </w:numPr>
      </w:pPr>
      <w:bookmarkStart w:id="58" w:name="_Toc155190447"/>
      <w:bookmarkStart w:id="59" w:name="_Toc155190479"/>
      <w:bookmarkEnd w:id="57"/>
      <w:bookmarkEnd w:id="58"/>
      <w:bookmarkEnd w:id="59"/>
      <w:r w:rsidRPr="00092A42">
        <w:t>Přehlednou situaci 1:10 000 a situace dopraven 1:1 000 dle čl. 2.5 Přílohy P2 směrnice SM011.</w:t>
      </w:r>
    </w:p>
    <w:p w14:paraId="7078FF34" w14:textId="7CFA636D" w:rsidR="00146FF6" w:rsidRPr="00111E22" w:rsidRDefault="00146FF6" w:rsidP="00111E22">
      <w:pPr>
        <w:pStyle w:val="Odstavec1-1a"/>
      </w:pPr>
      <w:r w:rsidRPr="00111E22">
        <w:t>Rámcový návrh postupu výstavby za účelem zpracování ekonomického hodnocení a</w:t>
      </w:r>
      <w:r w:rsidR="00A20028" w:rsidRPr="00111E22">
        <w:t> </w:t>
      </w:r>
      <w:r w:rsidRPr="00111E22">
        <w:t>stanovení investičních nákladů (rámcové stavební postupy a jejich harmonogram, doba trvání výstavby rozhodujících objektů, odhad rozsahu NAD apod.).</w:t>
      </w:r>
    </w:p>
    <w:p w14:paraId="6CE358A9" w14:textId="413FAA00" w:rsidR="00146FF6" w:rsidRPr="00111E22" w:rsidRDefault="00146FF6" w:rsidP="00111E22">
      <w:pPr>
        <w:pStyle w:val="Odstavec1-1a"/>
      </w:pPr>
      <w:r w:rsidRPr="00111E22">
        <w:t>Stanovisko příslušného orgánu ochrany přírody k možnému vlivu záměru na soustavu NATURA 2000 a vyjádření příslušného úřadu z hlediska zákona č. 100/2001 Sb., o</w:t>
      </w:r>
      <w:r w:rsidR="00A20028" w:rsidRPr="00111E22">
        <w:t> </w:t>
      </w:r>
      <w:r w:rsidRPr="00111E22">
        <w:t>posuzování vlivů na životní prostředí, dle čl. 2.7 Přílohy P2 směrnice SŽ SM011.</w:t>
      </w:r>
    </w:p>
    <w:p w14:paraId="68CD4573" w14:textId="65E5F3BF" w:rsidR="00146FF6" w:rsidRPr="00111E22" w:rsidRDefault="00146FF6" w:rsidP="00111E22">
      <w:pPr>
        <w:pStyle w:val="Odstavec1-1a"/>
      </w:pPr>
      <w:r w:rsidRPr="00111E22">
        <w:t>Dále bude obsahovat dokladovou část, jejímž obsahem bude mimo jiné: územně plánovací dokumentace, posouzení dopadu na území, stanoviska vlastníků veřejné dopravní a technické infrastruktury, projednání povolení výjimek ze zákona staveb v</w:t>
      </w:r>
      <w:r w:rsidR="00A20028" w:rsidRPr="00111E22">
        <w:t> </w:t>
      </w:r>
      <w:r w:rsidRPr="00111E22">
        <w:t>ochranném pásmu, situace stávajících inženýrských sítí ověřené jejich vlastníky a</w:t>
      </w:r>
      <w:r w:rsidR="00A20028" w:rsidRPr="00111E22">
        <w:t> </w:t>
      </w:r>
      <w:r w:rsidRPr="00111E22">
        <w:t>zápisy z místních šetření a jednání. Součástí doprovodné dokumentace bude i</w:t>
      </w:r>
      <w:r w:rsidR="00A20028" w:rsidRPr="00111E22">
        <w:t> </w:t>
      </w:r>
      <w:r w:rsidRPr="00111E22">
        <w:t>výkresová část v rozsahu: přehledná situace stavby 1:10 000, koordinační situace 1:1000 podle přílohy P2 směrnice SŽ SM011, v nepřehledných místech 1:500 s</w:t>
      </w:r>
      <w:r w:rsidR="00A20028" w:rsidRPr="00111E22">
        <w:t> </w:t>
      </w:r>
      <w:r w:rsidRPr="00111E22">
        <w:t xml:space="preserve">vyznačením hranic pozemků a jejich parcelními čísly, podélný profil traťové koleje, charakteristické příčné řezy, dispoziční výkresy mostních konstrukcí. </w:t>
      </w:r>
      <w:r w:rsidR="00646804" w:rsidRPr="00111E22">
        <w:t>B</w:t>
      </w:r>
      <w:r w:rsidRPr="00111E22">
        <w:t>ude obsahovat rámcový odhad CIN.</w:t>
      </w:r>
    </w:p>
    <w:p w14:paraId="25EE48EF" w14:textId="77777777" w:rsidR="00146FF6" w:rsidRPr="00111E22" w:rsidRDefault="00146FF6" w:rsidP="00111E22">
      <w:pPr>
        <w:pStyle w:val="Odstavec1-1a"/>
      </w:pPr>
      <w:r w:rsidRPr="00111E22">
        <w:t>Energetické výpočty, rozhodující vstupy z dopravní technologie – parametry vlakových souprav, GVD; výstupy energetických výpočtů – dosahované provozní veličiny U, I, P, D ad. v rozhodujících modelových časech a bodech pevných trakčních zařízení, dodržení normových hodnot.</w:t>
      </w:r>
    </w:p>
    <w:p w14:paraId="4170D1D7" w14:textId="6356DA2A" w:rsidR="00146FF6" w:rsidRPr="00111E22" w:rsidRDefault="00146FF6" w:rsidP="00111E22">
      <w:pPr>
        <w:pStyle w:val="Odstavec1-1a"/>
      </w:pPr>
      <w:r w:rsidRPr="00111E22">
        <w:t xml:space="preserve">Objednatel požaduje zpracovat první dílčí plnění obsahující Doprovodnou dokumentaci k projednání. První dílčí plnění bude zároveň obsahovat vyčíslení investičních nákladů podle Sborníku pro oceňování železničních staveb ve stupni studie proveditelnosti a záměru projektu, včetně konceptu </w:t>
      </w:r>
      <w:r w:rsidR="00646804" w:rsidRPr="00111E22">
        <w:t>EH</w:t>
      </w:r>
      <w:r w:rsidRPr="00111E22">
        <w:t>.</w:t>
      </w:r>
    </w:p>
    <w:p w14:paraId="5785439F" w14:textId="654AA451" w:rsidR="00316E7E" w:rsidRDefault="00AD7C2C" w:rsidP="00111E22">
      <w:pPr>
        <w:pStyle w:val="Odstavec1-1a"/>
      </w:pPr>
      <w:r w:rsidRPr="00111E22">
        <w:t>Situace 1:1000 výhledové optimalizace GPK v částech trati, kde bude upravována v rámci návrhu ZP pro potřeby zvýšení rychlosti nebo pro stanovení výhledového stavu GPK pro osazení TV</w:t>
      </w:r>
      <w:r w:rsidR="00196D6E" w:rsidRPr="00111E22">
        <w:t>, jako průkaz absence kolizí s návrhem trakčního vedení</w:t>
      </w:r>
      <w:r w:rsidRPr="00111E22">
        <w:t xml:space="preserve">. </w:t>
      </w:r>
      <w:r w:rsidR="00316E7E" w:rsidRPr="00111E22">
        <w:t>Pro stanovení rychlostí musí být samostatně zpracován (Směrodatný) rychlostní profil</w:t>
      </w:r>
      <w:r w:rsidR="00531AEB" w:rsidRPr="00111E22">
        <w:t>.</w:t>
      </w:r>
    </w:p>
    <w:p w14:paraId="4731447A" w14:textId="16F8FD41" w:rsidR="00D1742B" w:rsidRPr="006670D7" w:rsidRDefault="00D1742B" w:rsidP="00D1742B">
      <w:pPr>
        <w:pStyle w:val="Odstavec1-1a"/>
      </w:pPr>
      <w:r w:rsidRPr="00D33D4F">
        <w:t xml:space="preserve">Zhotovitel projekčních prací stanoví na základě vyhlášky č. 460/2021 Sb. kategorii stavby (0, I, II nebo III), a s ohledem na platné právní předpisy a normativní podmínky popíše požadavky pro zajištění požární bezpečnosti stavby, které musí být podrobně zpracovány v navazujících částech projektové dokumentace </w:t>
      </w:r>
      <w:r>
        <w:t>(</w:t>
      </w:r>
      <w:r w:rsidRPr="00D33D4F">
        <w:t>např. kde a</w:t>
      </w:r>
      <w:r>
        <w:t> </w:t>
      </w:r>
      <w:r w:rsidRPr="00D33D4F">
        <w:t>jakým způsobem vyhodnotí podmínky zajištění požární bezpečností  - v souhrnné technické zprávě (kategorie staveb 0), respektive v požárně bezpečnostním řešení stavby (kategorie staveb I, II a III)</w:t>
      </w:r>
      <w:r>
        <w:t>)</w:t>
      </w:r>
      <w:r w:rsidRPr="00D33D4F">
        <w:t xml:space="preserve"> s ohledem na platné právní předpisy a normativní </w:t>
      </w:r>
      <w:r w:rsidRPr="00D33D4F">
        <w:lastRenderedPageBreak/>
        <w:t>podmínky a v souladu s Metodickým návodem pro NAVRHOVÁNÍ A POSUZOVÁNÍ POŽÁRNĚ BEZPEČNOSTNÍHO ŘEŠENÍ (Ministerstvo vnitra - generální ředitelství HZS ČR, srpen 2018).</w:t>
      </w:r>
    </w:p>
    <w:p w14:paraId="1F6BA6FF" w14:textId="77777777" w:rsidR="007D016E" w:rsidRPr="007D016E" w:rsidRDefault="007D016E">
      <w:pPr>
        <w:pStyle w:val="NADPIS2-1"/>
        <w:numPr>
          <w:ilvl w:val="0"/>
          <w:numId w:val="6"/>
        </w:numPr>
      </w:pPr>
      <w:bookmarkStart w:id="60" w:name="_Toc199926275"/>
      <w:r w:rsidRPr="007D016E">
        <w:t xml:space="preserve">SOUVISEJÍCÍ </w:t>
      </w:r>
      <w:r w:rsidRPr="002C3D0F">
        <w:t>DOKUMENTY</w:t>
      </w:r>
      <w:r w:rsidRPr="007D016E">
        <w:t xml:space="preserve"> A PŘEDPISY</w:t>
      </w:r>
      <w:bookmarkEnd w:id="60"/>
    </w:p>
    <w:p w14:paraId="7FF2467F" w14:textId="77777777" w:rsidR="007D016E" w:rsidRPr="007D016E" w:rsidRDefault="007D016E">
      <w:pPr>
        <w:pStyle w:val="Text2-1"/>
        <w:numPr>
          <w:ilvl w:val="2"/>
          <w:numId w:val="6"/>
        </w:numPr>
      </w:pPr>
      <w:r w:rsidRPr="007D016E">
        <w:t>Zhotovitel se zavazuje provádět dílo v souladu s obecně závaznými právními předpisy České republiky a EU, technickými normami a s</w:t>
      </w:r>
      <w:r w:rsidR="004537AA">
        <w:t xml:space="preserve"> dokumenty a vnitřními </w:t>
      </w:r>
      <w:r w:rsidRPr="007D016E">
        <w:t xml:space="preserve">předpisy </w:t>
      </w:r>
      <w:r w:rsidR="00F6214F">
        <w:t>O</w:t>
      </w:r>
      <w:r w:rsidRPr="007D016E">
        <w:t>bjednatele (směrnice, vzorové listy, TKP, VTP, ZTP apod.), vše v platném znění.</w:t>
      </w:r>
    </w:p>
    <w:p w14:paraId="0C876961" w14:textId="2B80DA5F" w:rsidR="007E756E" w:rsidRDefault="007E756E">
      <w:pPr>
        <w:pStyle w:val="Text2-1"/>
        <w:numPr>
          <w:ilvl w:val="2"/>
          <w:numId w:val="6"/>
        </w:numPr>
      </w:pPr>
      <w:r w:rsidRPr="0035135E">
        <w:t>Technické požadavky na výrobky, zařízení a technologie pro ŽDC</w:t>
      </w:r>
      <w:r>
        <w:t xml:space="preserve"> (dle směrnic</w:t>
      </w:r>
      <w:r w:rsidR="006F3E66">
        <w:t>e</w:t>
      </w:r>
      <w:r>
        <w:t xml:space="preserve"> SŽ</w:t>
      </w:r>
      <w:r w:rsidR="006F3E66">
        <w:t xml:space="preserve"> SM008)</w:t>
      </w:r>
      <w:r>
        <w:t xml:space="preserve"> jsou uvedeny na webových stránkách:</w:t>
      </w:r>
    </w:p>
    <w:p w14:paraId="41E26FCD" w14:textId="3C77D95E" w:rsidR="007E756E" w:rsidRPr="006F3E66" w:rsidRDefault="007E756E" w:rsidP="007E756E">
      <w:pPr>
        <w:pStyle w:val="Textbezslovn"/>
        <w:rPr>
          <w:spacing w:val="-6"/>
        </w:rPr>
      </w:pPr>
      <w:r w:rsidRPr="006F3E66">
        <w:rPr>
          <w:rStyle w:val="Tun"/>
          <w:spacing w:val="-6"/>
        </w:rPr>
        <w:t>www.spravazeleznic.cz v sekci „Dodavatelé/Odběratelé / Technické požadavky na výrobky, zařízení a technologie pro ŽDC“</w:t>
      </w:r>
      <w:r w:rsidRPr="006F3E66">
        <w:rPr>
          <w:spacing w:val="-6"/>
        </w:rPr>
        <w:t xml:space="preserve"> </w:t>
      </w:r>
      <w:r w:rsidR="006F3E66">
        <w:fldChar w:fldCharType="begin"/>
      </w:r>
      <w:ins w:id="61" w:author="Vik Viktor, Ing., Ph.D." w:date="2025-07-01T13:45:00Z" w16du:dateUtc="2025-07-01T11:45:00Z">
        <w:r w:rsidR="0026579F">
          <w:instrText>HYPERLINK "\\\\ss00000olcnt002.d01.uadf.cz\\p\\Modráčková\\Vsetín - Velké Karlovice\\ZTP soutěž vč. příloh\\(https:\\www.spravazeleznic.cz\\dodavatele-odberatele\\technicke-pozadavky-na-vyrobky-zarizeni-a-technologie-pro-zdc."</w:instrText>
        </w:r>
      </w:ins>
      <w:del w:id="62" w:author="Vik Viktor, Ing., Ph.D." w:date="2025-07-01T13:45:00Z" w16du:dateUtc="2025-07-01T11:45:00Z">
        <w:r w:rsidR="006F3E66" w:rsidDel="0026579F">
          <w:delInstrText>HYPERLINK "(https://www.spravazeleznic.cz/dodavatele-odberatele/technicke-pozadavky-na-vyrobky-zarizeni-a-technologie-pro-zdc."</w:delInstrText>
        </w:r>
      </w:del>
      <w:ins w:id="63" w:author="Vik Viktor, Ing., Ph.D." w:date="2025-07-01T13:45:00Z" w16du:dateUtc="2025-07-01T11:45:00Z"/>
      <w:r w:rsidR="006F3E66">
        <w:fldChar w:fldCharType="separate"/>
      </w:r>
      <w:r w:rsidR="006F3E66" w:rsidRPr="00FC68DA">
        <w:rPr>
          <w:rStyle w:val="Hypertextovodkaz"/>
          <w:noProof w:val="0"/>
          <w:spacing w:val="-6"/>
        </w:rPr>
        <w:t>(https://www.spravazeleznic.cz/dodavatele-odberatele/technicke-pozadavky-na-vyrobky-zarizeni-a-technologie-pro-zdc.</w:t>
      </w:r>
      <w:r w:rsidR="006F3E66">
        <w:fldChar w:fldCharType="end"/>
      </w:r>
    </w:p>
    <w:p w14:paraId="26E7E2D7" w14:textId="77777777" w:rsidR="00103A42" w:rsidRDefault="00103A42">
      <w:pPr>
        <w:pStyle w:val="Text2-1"/>
        <w:numPr>
          <w:ilvl w:val="2"/>
          <w:numId w:val="6"/>
        </w:numPr>
      </w:pPr>
      <w:r w:rsidRPr="007D016E">
        <w:t>Objednatel umožňuje Zhotoviteli přístup ke</w:t>
      </w:r>
      <w:r>
        <w:t xml:space="preserve"> svým vnitřním dokumentům a předpisům a typové dokumentaci na webových stránkách: </w:t>
      </w:r>
    </w:p>
    <w:p w14:paraId="28F62401" w14:textId="77777777" w:rsidR="00745D65" w:rsidRDefault="00745D65" w:rsidP="00745D65">
      <w:pPr>
        <w:pStyle w:val="Textbezslovn"/>
      </w:pPr>
      <w:r w:rsidRPr="00A3302C">
        <w:rPr>
          <w:rStyle w:val="Tun"/>
        </w:rPr>
        <w:t>www.s</w:t>
      </w:r>
      <w:r w:rsidRPr="00C3560B">
        <w:rPr>
          <w:rStyle w:val="Tun"/>
        </w:rPr>
        <w:t>pravazeleznic</w:t>
      </w:r>
      <w:r w:rsidRPr="00114A6F">
        <w:rPr>
          <w:rStyle w:val="Tun"/>
        </w:rPr>
        <w:t>.cz</w:t>
      </w:r>
      <w:r w:rsidRPr="003846BE">
        <w:rPr>
          <w:rStyle w:val="Tun"/>
        </w:rPr>
        <w:t xml:space="preserve"> v sekci „O nás / Vnitřní předpisy </w:t>
      </w:r>
      <w:r>
        <w:rPr>
          <w:rStyle w:val="Tun"/>
        </w:rPr>
        <w:t>Správy železnic</w:t>
      </w:r>
      <w:r w:rsidRPr="003846BE">
        <w:rPr>
          <w:rStyle w:val="Tun"/>
        </w:rPr>
        <w:t xml:space="preserve"> / odkaz Dokumenty a</w:t>
      </w:r>
      <w:r>
        <w:rPr>
          <w:rStyle w:val="Tun"/>
        </w:rPr>
        <w:t> </w:t>
      </w:r>
      <w:r w:rsidRPr="003846BE">
        <w:rPr>
          <w:rStyle w:val="Tun"/>
        </w:rPr>
        <w:t>předpisy</w:t>
      </w:r>
      <w:r>
        <w:rPr>
          <w:rStyle w:val="Tun"/>
        </w:rPr>
        <w:t>“</w:t>
      </w:r>
      <w:r>
        <w:t xml:space="preserve"> </w:t>
      </w:r>
      <w:r w:rsidRPr="009B5292">
        <w:rPr>
          <w:spacing w:val="2"/>
        </w:rPr>
        <w:t>(https://www.spravazeleznic.cz/o-nas/vnitrni-predpisy-spravy-zeleznic/dokumenty-a-predpisy)</w:t>
      </w:r>
      <w:r>
        <w:rPr>
          <w:spacing w:val="2"/>
        </w:rPr>
        <w:t>,</w:t>
      </w:r>
      <w:r w:rsidRPr="00362D1E">
        <w:t xml:space="preserve"> </w:t>
      </w:r>
      <w:r w:rsidRPr="009B5292">
        <w:rPr>
          <w:b/>
        </w:rPr>
        <w:t>https://typdok.tudc.cz/ v sekci „archiv TD“</w:t>
      </w:r>
      <w:r>
        <w:rPr>
          <w:b/>
        </w:rPr>
        <w:t xml:space="preserve"> a </w:t>
      </w:r>
      <w:r w:rsidRPr="00A034CC">
        <w:rPr>
          <w:b/>
        </w:rPr>
        <w:t>https://modernizace.spravazeleznic.cz/</w:t>
      </w:r>
      <w:r>
        <w:rPr>
          <w:b/>
        </w:rPr>
        <w:t xml:space="preserve"> </w:t>
      </w:r>
      <w:r w:rsidRPr="00A034CC">
        <w:rPr>
          <w:b/>
        </w:rPr>
        <w:t>v</w:t>
      </w:r>
      <w:r>
        <w:rPr>
          <w:b/>
        </w:rPr>
        <w:t xml:space="preserve"> sekci „Typová řešení“</w:t>
      </w:r>
      <w:r w:rsidRPr="00362D1E">
        <w:t>.</w:t>
      </w:r>
    </w:p>
    <w:p w14:paraId="05D0024C" w14:textId="77777777" w:rsidR="007D016E" w:rsidRPr="007D016E" w:rsidRDefault="00A906B0" w:rsidP="003846BE">
      <w:pPr>
        <w:pStyle w:val="Textbezslovn"/>
      </w:pPr>
      <w:r>
        <w:t>Pokud je dokument nebo vnitřní předpis veřejně dostupný je umožněno jeho stažení. Ostatní dokumenty a vnitřní předpisy jsou poskytovány v souladu s právními předpisy na</w:t>
      </w:r>
      <w:r w:rsidR="00111784">
        <w:t> </w:t>
      </w:r>
      <w:r>
        <w:t>základě podané žádosti na níže uvedených kontaktech</w:t>
      </w:r>
      <w:r w:rsidR="007D016E" w:rsidRPr="007D016E">
        <w:t>:</w:t>
      </w:r>
    </w:p>
    <w:p w14:paraId="17F4DF79" w14:textId="77777777" w:rsidR="007D016E" w:rsidRPr="00E85446" w:rsidRDefault="007D016E" w:rsidP="003846BE">
      <w:pPr>
        <w:pStyle w:val="Textbezslovn"/>
        <w:keepNext/>
        <w:spacing w:after="0"/>
        <w:rPr>
          <w:rStyle w:val="Tun"/>
        </w:rPr>
      </w:pPr>
      <w:r w:rsidRPr="00E85446">
        <w:rPr>
          <w:rStyle w:val="Tun"/>
        </w:rPr>
        <w:t>Správa železni</w:t>
      </w:r>
      <w:r w:rsidR="005B2FB1">
        <w:rPr>
          <w:rStyle w:val="Tun"/>
        </w:rPr>
        <w:t>c</w:t>
      </w:r>
      <w:r w:rsidRPr="00E85446">
        <w:rPr>
          <w:rStyle w:val="Tun"/>
        </w:rPr>
        <w:t>, státní organizace</w:t>
      </w:r>
    </w:p>
    <w:p w14:paraId="282DF1D6" w14:textId="77777777" w:rsidR="007D016E" w:rsidRPr="00E85446" w:rsidRDefault="00A906B0" w:rsidP="003846BE">
      <w:pPr>
        <w:pStyle w:val="Textbezslovn"/>
        <w:keepNext/>
        <w:spacing w:after="0"/>
        <w:rPr>
          <w:rStyle w:val="Tun"/>
        </w:rPr>
      </w:pPr>
      <w:r>
        <w:rPr>
          <w:rStyle w:val="Tun"/>
        </w:rPr>
        <w:t>Centrum te</w:t>
      </w:r>
      <w:r w:rsidR="00B41610">
        <w:rPr>
          <w:rStyle w:val="Tun"/>
        </w:rPr>
        <w:t>chn</w:t>
      </w:r>
      <w:r>
        <w:rPr>
          <w:rStyle w:val="Tun"/>
        </w:rPr>
        <w:t>iky a diagnostiky</w:t>
      </w:r>
      <w:r w:rsidR="007D016E" w:rsidRPr="00E85446">
        <w:rPr>
          <w:rStyle w:val="Tun"/>
        </w:rPr>
        <w:t xml:space="preserve"> </w:t>
      </w:r>
    </w:p>
    <w:p w14:paraId="05A36029" w14:textId="77777777" w:rsidR="007D016E" w:rsidRPr="007D7A4E" w:rsidRDefault="00370165" w:rsidP="003846BE">
      <w:pPr>
        <w:pStyle w:val="Textbezslovn"/>
        <w:keepNext/>
        <w:spacing w:after="0"/>
        <w:rPr>
          <w:b/>
        </w:rPr>
      </w:pPr>
      <w:r>
        <w:rPr>
          <w:rStyle w:val="Tun"/>
        </w:rPr>
        <w:t>Odbor servisních služeb</w:t>
      </w:r>
      <w:r w:rsidR="00C64811" w:rsidRPr="007D7A4E" w:rsidDel="00C64811">
        <w:rPr>
          <w:b/>
        </w:rPr>
        <w:t xml:space="preserve"> </w:t>
      </w:r>
    </w:p>
    <w:p w14:paraId="67ACA7F5" w14:textId="77777777" w:rsidR="007D016E" w:rsidRPr="007D016E" w:rsidRDefault="00A967DA" w:rsidP="00BA22D4">
      <w:pPr>
        <w:pStyle w:val="Textbezslovn"/>
        <w:keepNext/>
        <w:spacing w:after="0"/>
      </w:pPr>
      <w:r>
        <w:t>Jeremenkova 103/23</w:t>
      </w:r>
    </w:p>
    <w:p w14:paraId="65B46281" w14:textId="77777777" w:rsidR="007D016E" w:rsidRDefault="007D016E" w:rsidP="00BA22D4">
      <w:pPr>
        <w:pStyle w:val="Textbezslovn"/>
      </w:pPr>
      <w:r w:rsidRPr="007D016E">
        <w:t>77</w:t>
      </w:r>
      <w:r w:rsidR="00E85446">
        <w:t>9 00</w:t>
      </w:r>
      <w:r w:rsidRPr="007D016E">
        <w:t xml:space="preserve"> </w:t>
      </w:r>
      <w:r w:rsidRPr="00BA22D4">
        <w:t>Olomouc</w:t>
      </w:r>
    </w:p>
    <w:p w14:paraId="5433DC68" w14:textId="77777777" w:rsidR="00A906B0" w:rsidRDefault="00A906B0" w:rsidP="005A2005">
      <w:pPr>
        <w:pStyle w:val="Textbezslovn"/>
        <w:spacing w:after="0"/>
      </w:pPr>
      <w:r>
        <w:t xml:space="preserve">nebo </w:t>
      </w:r>
      <w:r w:rsidRPr="007D016E">
        <w:t>e-</w:t>
      </w:r>
      <w:r w:rsidRPr="00BA22D4">
        <w:t>mail</w:t>
      </w:r>
      <w:r w:rsidRPr="007D016E">
        <w:t xml:space="preserve">: </w:t>
      </w:r>
      <w:r w:rsidRPr="003846BE">
        <w:rPr>
          <w:rStyle w:val="Tun"/>
        </w:rPr>
        <w:t>typdok@tudc.cz</w:t>
      </w:r>
    </w:p>
    <w:p w14:paraId="649B710C" w14:textId="77777777" w:rsidR="00E85446" w:rsidRDefault="007D016E" w:rsidP="00BA22D4">
      <w:pPr>
        <w:pStyle w:val="Textbezslovn"/>
        <w:spacing w:after="0"/>
      </w:pPr>
      <w:r w:rsidRPr="007D016E">
        <w:t xml:space="preserve">kontaktní osoba: </w:t>
      </w:r>
      <w:r w:rsidR="004537AA" w:rsidRPr="00BA22D4">
        <w:t>paní</w:t>
      </w:r>
      <w:r w:rsidR="004537AA">
        <w:t xml:space="preserve"> </w:t>
      </w:r>
      <w:r w:rsidRPr="007D016E">
        <w:t xml:space="preserve">Jarmila Strnadová, tel.: </w:t>
      </w:r>
      <w:r w:rsidR="00563B6F" w:rsidRPr="00563B6F">
        <w:t xml:space="preserve">972 742 396, </w:t>
      </w:r>
      <w:r w:rsidR="00563B6F">
        <w:t xml:space="preserve">mobil: </w:t>
      </w:r>
      <w:r w:rsidR="00563B6F" w:rsidRPr="00563B6F">
        <w:t>725 039</w:t>
      </w:r>
      <w:r w:rsidR="004537AA">
        <w:t> </w:t>
      </w:r>
      <w:r w:rsidR="00563B6F" w:rsidRPr="00563B6F">
        <w:t>782</w:t>
      </w:r>
    </w:p>
    <w:p w14:paraId="3A4CCF72" w14:textId="77777777" w:rsidR="00563B6F" w:rsidRDefault="00E64846" w:rsidP="00563B6F">
      <w:pPr>
        <w:pStyle w:val="Textbezslovn"/>
        <w:spacing w:after="0"/>
      </w:pPr>
      <w:r>
        <w:t xml:space="preserve">Ceníky: </w:t>
      </w:r>
      <w:r w:rsidRPr="00E64846">
        <w:t>https://typdok.tudc.cz/</w:t>
      </w:r>
    </w:p>
    <w:p w14:paraId="2FBF2C72" w14:textId="77777777" w:rsidR="00E85446" w:rsidRDefault="00E85446">
      <w:pPr>
        <w:pStyle w:val="NADPIS2-1"/>
        <w:numPr>
          <w:ilvl w:val="0"/>
          <w:numId w:val="6"/>
        </w:numPr>
      </w:pPr>
      <w:bookmarkStart w:id="64" w:name="_Toc3381184"/>
      <w:bookmarkStart w:id="65" w:name="_Toc199926276"/>
      <w:r w:rsidRPr="002C3D0F">
        <w:t>PŘÍLOHY</w:t>
      </w:r>
      <w:bookmarkEnd w:id="64"/>
      <w:bookmarkEnd w:id="65"/>
    </w:p>
    <w:p w14:paraId="1FC94A73" w14:textId="14D7A997" w:rsidR="00A36A6B" w:rsidRPr="001263B3" w:rsidRDefault="00A36A6B">
      <w:pPr>
        <w:pStyle w:val="Text2-1"/>
        <w:numPr>
          <w:ilvl w:val="2"/>
          <w:numId w:val="6"/>
        </w:numPr>
      </w:pPr>
      <w:bookmarkStart w:id="66" w:name="_Toc39155089"/>
      <w:bookmarkStart w:id="67" w:name="_Toc46480126"/>
      <w:bookmarkStart w:id="68" w:name="_Toc46481768"/>
      <w:bookmarkStart w:id="69" w:name="_Toc46492393"/>
      <w:bookmarkStart w:id="70" w:name="_Toc55555306"/>
      <w:bookmarkStart w:id="71" w:name="_Toc90641123"/>
      <w:bookmarkStart w:id="72" w:name="_Toc39155090"/>
      <w:bookmarkStart w:id="73" w:name="_Toc46480127"/>
      <w:bookmarkStart w:id="74" w:name="_Toc46481769"/>
      <w:bookmarkStart w:id="75" w:name="_Toc46492394"/>
      <w:bookmarkStart w:id="76" w:name="_Toc55555307"/>
      <w:bookmarkStart w:id="77" w:name="_Toc90641124"/>
      <w:bookmarkStart w:id="78" w:name="_Toc39155091"/>
      <w:bookmarkStart w:id="79" w:name="_Toc46480128"/>
      <w:bookmarkStart w:id="80" w:name="_Toc46481770"/>
      <w:bookmarkStart w:id="81" w:name="_Toc46492395"/>
      <w:bookmarkStart w:id="82" w:name="_Toc55555308"/>
      <w:bookmarkStart w:id="83" w:name="_Toc90641125"/>
      <w:bookmarkStart w:id="84" w:name="_Toc39155092"/>
      <w:bookmarkStart w:id="85" w:name="_Toc46480129"/>
      <w:bookmarkStart w:id="86" w:name="_Toc46481771"/>
      <w:bookmarkStart w:id="87" w:name="_Toc46492396"/>
      <w:bookmarkStart w:id="88" w:name="_Toc55555309"/>
      <w:bookmarkStart w:id="89" w:name="_Toc90641126"/>
      <w:bookmarkStart w:id="90" w:name="_Toc39155093"/>
      <w:bookmarkStart w:id="91" w:name="_Toc46480130"/>
      <w:bookmarkStart w:id="92" w:name="_Toc46481772"/>
      <w:bookmarkStart w:id="93" w:name="_Toc46492397"/>
      <w:bookmarkStart w:id="94" w:name="_Toc55555310"/>
      <w:bookmarkStart w:id="95" w:name="_Toc90641127"/>
      <w:bookmarkStart w:id="96" w:name="_Toc39155094"/>
      <w:bookmarkStart w:id="97" w:name="_Toc46480131"/>
      <w:bookmarkStart w:id="98" w:name="_Toc46481773"/>
      <w:bookmarkStart w:id="99" w:name="_Toc46492398"/>
      <w:bookmarkStart w:id="100" w:name="_Toc55555311"/>
      <w:bookmarkStart w:id="101" w:name="_Toc90641128"/>
      <w:bookmarkStart w:id="102" w:name="_Toc39155095"/>
      <w:bookmarkStart w:id="103" w:name="_Toc46480132"/>
      <w:bookmarkStart w:id="104" w:name="_Toc46481774"/>
      <w:bookmarkStart w:id="105" w:name="_Toc46492399"/>
      <w:bookmarkStart w:id="106" w:name="_Toc55555312"/>
      <w:bookmarkStart w:id="107" w:name="_Toc90641129"/>
      <w:bookmarkStart w:id="108" w:name="_Ref121495527"/>
      <w:bookmarkStart w:id="109" w:name="_Hlk198882177"/>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r w:rsidRPr="001263B3">
        <w:t xml:space="preserve">Specifikace </w:t>
      </w:r>
      <w:r w:rsidR="007447D5">
        <w:t xml:space="preserve">  </w:t>
      </w:r>
      <w:r w:rsidRPr="001263B3">
        <w:t>a zásady uchovávání a výměny dat mezi JZP a technologiemi ŽDC, v. 1.00 – 07/2022</w:t>
      </w:r>
      <w:bookmarkEnd w:id="108"/>
    </w:p>
    <w:p w14:paraId="26CDAE15" w14:textId="5B0A2BB4" w:rsidR="00146FF6" w:rsidRDefault="00146FF6">
      <w:pPr>
        <w:pStyle w:val="Text2-1"/>
        <w:numPr>
          <w:ilvl w:val="2"/>
          <w:numId w:val="6"/>
        </w:numPr>
      </w:pPr>
      <w:bookmarkStart w:id="110" w:name="_Ref92267992"/>
      <w:bookmarkStart w:id="111" w:name="_Ref56174244"/>
      <w:r w:rsidRPr="001263B3">
        <w:t>Dopis Ředitele O13, čj. 168954/2021-SŽ-GŘ-O13, Zajištění prostorové polohy na neelektrizovaných tratích SŽ, ze dne 7. 12. 2021, včetně přílohy k dopisu č. 2</w:t>
      </w:r>
      <w:bookmarkEnd w:id="110"/>
      <w:bookmarkEnd w:id="111"/>
    </w:p>
    <w:p w14:paraId="0B0C7C85" w14:textId="294411EC" w:rsidR="00013AFC" w:rsidRPr="000924A6" w:rsidRDefault="00013AFC">
      <w:pPr>
        <w:pStyle w:val="Text2-1"/>
        <w:numPr>
          <w:ilvl w:val="2"/>
          <w:numId w:val="6"/>
        </w:numPr>
      </w:pPr>
      <w:bookmarkStart w:id="112" w:name="_Ref198884589"/>
      <w:r>
        <w:t>Podmínky a technické požadavky přípravy nebo implementace traťové části ETCS úrovně 1 v módu Limited Supervision, č.j. 78058/2022-SŽ-GŘ-O14 ze dne 15.1</w:t>
      </w:r>
      <w:r w:rsidR="00FA6790">
        <w:t>1</w:t>
      </w:r>
      <w:r>
        <w:t>.2022</w:t>
      </w:r>
      <w:bookmarkEnd w:id="112"/>
    </w:p>
    <w:p w14:paraId="147E2CC4" w14:textId="5B5D9F07" w:rsidR="001263B3" w:rsidRPr="00B41D34" w:rsidRDefault="001263B3">
      <w:pPr>
        <w:pStyle w:val="Text2-1"/>
        <w:numPr>
          <w:ilvl w:val="2"/>
          <w:numId w:val="6"/>
        </w:numPr>
      </w:pPr>
      <w:bookmarkStart w:id="113" w:name="_Ref198903011"/>
      <w:r w:rsidRPr="00B41D34">
        <w:t>Nákresný přehled železničního svršku</w:t>
      </w:r>
      <w:bookmarkEnd w:id="113"/>
    </w:p>
    <w:p w14:paraId="118D226A" w14:textId="7FC5B181" w:rsidR="001263B3" w:rsidRPr="000924A6" w:rsidRDefault="001263B3">
      <w:pPr>
        <w:pStyle w:val="Text2-1"/>
        <w:numPr>
          <w:ilvl w:val="2"/>
          <w:numId w:val="6"/>
        </w:numPr>
      </w:pPr>
      <w:bookmarkStart w:id="114" w:name="_Ref198884964"/>
      <w:r w:rsidRPr="000924A6">
        <w:t>Seznam pozemních objektů</w:t>
      </w:r>
      <w:bookmarkEnd w:id="114"/>
    </w:p>
    <w:p w14:paraId="3D7C4374" w14:textId="183CED52" w:rsidR="001263B3" w:rsidRDefault="001263B3">
      <w:pPr>
        <w:pStyle w:val="Text2-1"/>
        <w:numPr>
          <w:ilvl w:val="2"/>
          <w:numId w:val="6"/>
        </w:numPr>
      </w:pPr>
      <w:bookmarkStart w:id="115" w:name="_Ref198885418"/>
      <w:r w:rsidRPr="000924A6">
        <w:t>Seznam mostních objektů a propustků</w:t>
      </w:r>
      <w:bookmarkEnd w:id="115"/>
    </w:p>
    <w:p w14:paraId="58B26511" w14:textId="009BC874" w:rsidR="002B7AAD" w:rsidRDefault="002B7AAD">
      <w:pPr>
        <w:pStyle w:val="Text2-1"/>
        <w:numPr>
          <w:ilvl w:val="2"/>
          <w:numId w:val="6"/>
        </w:numPr>
      </w:pPr>
      <w:bookmarkStart w:id="116" w:name="_Ref198885046"/>
      <w:r>
        <w:t>Seznam zdí v evidenci správy tratí</w:t>
      </w:r>
      <w:bookmarkEnd w:id="116"/>
    </w:p>
    <w:p w14:paraId="3663651A" w14:textId="77777777" w:rsidR="00070AA1" w:rsidRDefault="00C30581">
      <w:pPr>
        <w:pStyle w:val="Text2-1"/>
        <w:numPr>
          <w:ilvl w:val="2"/>
          <w:numId w:val="6"/>
        </w:numPr>
      </w:pPr>
      <w:bookmarkStart w:id="117" w:name="_Ref198902951"/>
      <w:r>
        <w:t>Seznam nástupišť</w:t>
      </w:r>
      <w:bookmarkStart w:id="118" w:name="_Ref198641042"/>
      <w:bookmarkEnd w:id="117"/>
    </w:p>
    <w:p w14:paraId="0BFF3FA0" w14:textId="5BC52D30" w:rsidR="00A15D59" w:rsidRDefault="00A15D59">
      <w:pPr>
        <w:pStyle w:val="Text2-1"/>
        <w:numPr>
          <w:ilvl w:val="2"/>
          <w:numId w:val="6"/>
        </w:numPr>
      </w:pPr>
      <w:bookmarkStart w:id="119" w:name="_Ref198903368"/>
      <w:r w:rsidRPr="00A15D59">
        <w:t>Základní požadavky na kamerové systémy v železničních stanicích, 1.aktuzalizace</w:t>
      </w:r>
      <w:r>
        <w:t xml:space="preserve">, čj.: 18453/2018-SŽDC-O14, </w:t>
      </w:r>
      <w:r w:rsidR="007950D4">
        <w:t>ze dne 23. 2. 2018</w:t>
      </w:r>
      <w:bookmarkEnd w:id="109"/>
      <w:bookmarkEnd w:id="118"/>
      <w:bookmarkEnd w:id="119"/>
    </w:p>
    <w:p w14:paraId="6E2C0DA8" w14:textId="3A40F6C7" w:rsidR="003D0064" w:rsidRPr="000924A6" w:rsidRDefault="003D0064">
      <w:pPr>
        <w:pStyle w:val="Text2-1"/>
        <w:numPr>
          <w:ilvl w:val="2"/>
          <w:numId w:val="6"/>
        </w:numPr>
      </w:pPr>
      <w:r>
        <w:t>Specifikace pro prezentaci projektu</w:t>
      </w:r>
    </w:p>
    <w:sectPr w:rsidR="003D0064" w:rsidRPr="000924A6" w:rsidSect="00472329">
      <w:headerReference w:type="even" r:id="rId16"/>
      <w:headerReference w:type="default" r:id="rId17"/>
      <w:footerReference w:type="even" r:id="rId18"/>
      <w:footerReference w:type="default" r:id="rId19"/>
      <w:headerReference w:type="first" r:id="rId20"/>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1CAA17" w14:textId="77777777" w:rsidR="00823B05" w:rsidRDefault="00823B05" w:rsidP="00962258">
      <w:pPr>
        <w:spacing w:after="0" w:line="240" w:lineRule="auto"/>
      </w:pPr>
      <w:r>
        <w:separator/>
      </w:r>
    </w:p>
  </w:endnote>
  <w:endnote w:type="continuationSeparator" w:id="0">
    <w:p w14:paraId="075F2DEA" w14:textId="77777777" w:rsidR="00823B05" w:rsidRDefault="00823B05"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Verdana-Bold">
    <w:altName w:val="Verdana"/>
    <w:panose1 w:val="00000000000000000000"/>
    <w:charset w:val="00"/>
    <w:family w:val="swiss"/>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B81A49" w:rsidRPr="003462EB" w14:paraId="120F8886" w14:textId="77777777" w:rsidTr="00D10544">
      <w:tc>
        <w:tcPr>
          <w:tcW w:w="907" w:type="dxa"/>
          <w:tcMar>
            <w:left w:w="0" w:type="dxa"/>
            <w:right w:w="0" w:type="dxa"/>
          </w:tcMar>
          <w:vAlign w:val="bottom"/>
        </w:tcPr>
        <w:p w14:paraId="76774A80" w14:textId="77777777" w:rsidR="00B81A49" w:rsidRPr="00B8518B" w:rsidRDefault="00B81A49" w:rsidP="0007054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21792">
            <w:rPr>
              <w:rStyle w:val="slostrnky"/>
              <w:noProof/>
            </w:rPr>
            <w:t>14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21792">
            <w:rPr>
              <w:rStyle w:val="slostrnky"/>
              <w:noProof/>
            </w:rPr>
            <w:t>16</w:t>
          </w:r>
          <w:r w:rsidRPr="00B8518B">
            <w:rPr>
              <w:rStyle w:val="slostrnky"/>
            </w:rPr>
            <w:fldChar w:fldCharType="end"/>
          </w:r>
        </w:p>
      </w:tc>
      <w:tc>
        <w:tcPr>
          <w:tcW w:w="0" w:type="auto"/>
          <w:vAlign w:val="bottom"/>
        </w:tcPr>
        <w:p w14:paraId="5972010B" w14:textId="3E1881BB" w:rsidR="00B81A49" w:rsidRPr="003462EB" w:rsidRDefault="008E77BB" w:rsidP="00D10544">
          <w:pPr>
            <w:pStyle w:val="Zpatvlevo"/>
          </w:pPr>
          <w:fldSimple w:instr=" STYLEREF  _Název_akce  \* MERGEFORMAT ">
            <w:r w:rsidR="0026579F">
              <w:rPr>
                <w:noProof/>
              </w:rPr>
              <w:t>„Prostá elektrizace vč. ETCS trati Vsetín – Velké Karlovice“</w:t>
            </w:r>
          </w:fldSimple>
        </w:p>
        <w:p w14:paraId="059ED63F" w14:textId="77777777" w:rsidR="00B81A49" w:rsidRDefault="00B81A49" w:rsidP="00D10544">
          <w:pPr>
            <w:pStyle w:val="Zpatvlevo"/>
          </w:pPr>
          <w:r>
            <w:t>Zvláštní</w:t>
          </w:r>
          <w:r w:rsidRPr="003462EB">
            <w:t xml:space="preserve"> technické podmínky</w:t>
          </w:r>
        </w:p>
        <w:p w14:paraId="398DDACC" w14:textId="77777777" w:rsidR="00B81A49" w:rsidRPr="003462EB" w:rsidRDefault="00B81A49" w:rsidP="00D10544">
          <w:pPr>
            <w:pStyle w:val="Zpatvlevo"/>
          </w:pPr>
          <w:r>
            <w:t>Záměr projektu – ZTP/ZP</w:t>
          </w:r>
        </w:p>
      </w:tc>
    </w:tr>
  </w:tbl>
  <w:p w14:paraId="78F529EF" w14:textId="77777777" w:rsidR="00B81A49" w:rsidRPr="00A967DA" w:rsidRDefault="00B81A49">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97"/>
      <w:gridCol w:w="935"/>
    </w:tblGrid>
    <w:tr w:rsidR="00B81A49" w:rsidRPr="009E09BE" w14:paraId="39E016E8" w14:textId="77777777" w:rsidTr="0007054B">
      <w:tc>
        <w:tcPr>
          <w:tcW w:w="7797" w:type="dxa"/>
          <w:tcMar>
            <w:left w:w="0" w:type="dxa"/>
            <w:right w:w="0" w:type="dxa"/>
          </w:tcMar>
          <w:vAlign w:val="bottom"/>
        </w:tcPr>
        <w:p w14:paraId="47E88F6E" w14:textId="1F3C24C3" w:rsidR="00B81A49" w:rsidRDefault="008E77BB" w:rsidP="00D10544">
          <w:pPr>
            <w:pStyle w:val="Zpatvpravo"/>
          </w:pPr>
          <w:fldSimple w:instr=" STYLEREF  _Název_akce  \* MERGEFORMAT ">
            <w:r w:rsidR="0026579F">
              <w:rPr>
                <w:noProof/>
              </w:rPr>
              <w:t>„Prostá elektrizace vč. ETCS trati Vsetín – Velké Karlovice“</w:t>
            </w:r>
          </w:fldSimple>
        </w:p>
        <w:p w14:paraId="3FD34B7F" w14:textId="77777777" w:rsidR="00B81A49" w:rsidRDefault="00B81A49" w:rsidP="00D10544">
          <w:pPr>
            <w:pStyle w:val="Zpatvpravo"/>
          </w:pPr>
          <w:r>
            <w:t>Zvláštní</w:t>
          </w:r>
          <w:r w:rsidRPr="003462EB">
            <w:t xml:space="preserve"> technické podmínky</w:t>
          </w:r>
        </w:p>
        <w:p w14:paraId="28042D7E" w14:textId="77777777" w:rsidR="00B81A49" w:rsidRPr="003462EB" w:rsidRDefault="00B81A49" w:rsidP="00D10544">
          <w:pPr>
            <w:pStyle w:val="Zpatvpravo"/>
            <w:rPr>
              <w:rStyle w:val="slostrnky"/>
              <w:b w:val="0"/>
              <w:color w:val="auto"/>
              <w:sz w:val="12"/>
            </w:rPr>
          </w:pPr>
          <w:r>
            <w:t>Záměr projektu – ZTP/ZP</w:t>
          </w:r>
        </w:p>
      </w:tc>
      <w:tc>
        <w:tcPr>
          <w:tcW w:w="935" w:type="dxa"/>
          <w:vAlign w:val="bottom"/>
        </w:tcPr>
        <w:p w14:paraId="4351F2E5" w14:textId="77777777" w:rsidR="00B81A49" w:rsidRPr="009E09BE" w:rsidRDefault="00B81A49" w:rsidP="00D10544">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221792">
            <w:rPr>
              <w:rStyle w:val="slostrnky"/>
              <w:noProof/>
            </w:rPr>
            <w:t>15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21792">
            <w:rPr>
              <w:rStyle w:val="slostrnky"/>
              <w:noProof/>
            </w:rPr>
            <w:t>16</w:t>
          </w:r>
          <w:r w:rsidRPr="00B8518B">
            <w:rPr>
              <w:rStyle w:val="slostrnky"/>
            </w:rPr>
            <w:fldChar w:fldCharType="end"/>
          </w:r>
        </w:p>
      </w:tc>
    </w:tr>
  </w:tbl>
  <w:p w14:paraId="64DB8258" w14:textId="77777777" w:rsidR="00B81A49" w:rsidRPr="00B8518B" w:rsidRDefault="00B81A49"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D7A5F2" w14:textId="77777777" w:rsidR="00823B05" w:rsidRDefault="00823B05" w:rsidP="00962258">
      <w:pPr>
        <w:spacing w:after="0" w:line="240" w:lineRule="auto"/>
      </w:pPr>
      <w:r>
        <w:separator/>
      </w:r>
    </w:p>
  </w:footnote>
  <w:footnote w:type="continuationSeparator" w:id="0">
    <w:p w14:paraId="67D26407" w14:textId="77777777" w:rsidR="00823B05" w:rsidRDefault="00823B05"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5C3E52" w14:textId="5C01684A" w:rsidR="00600295" w:rsidRDefault="00600295">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E5829D" w14:textId="4644E491" w:rsidR="00600295" w:rsidRDefault="00600295">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B81A49" w14:paraId="35FA59E4" w14:textId="77777777" w:rsidTr="00B22106">
      <w:trPr>
        <w:trHeight w:hRule="exact" w:val="936"/>
      </w:trPr>
      <w:tc>
        <w:tcPr>
          <w:tcW w:w="1361" w:type="dxa"/>
          <w:tcMar>
            <w:left w:w="0" w:type="dxa"/>
            <w:right w:w="0" w:type="dxa"/>
          </w:tcMar>
        </w:tcPr>
        <w:p w14:paraId="1007B9D4" w14:textId="08BC98F7" w:rsidR="00B81A49" w:rsidRPr="00B8518B" w:rsidRDefault="00B81A49" w:rsidP="00FC6389">
          <w:pPr>
            <w:pStyle w:val="Zpat"/>
            <w:rPr>
              <w:rStyle w:val="slostrnky"/>
            </w:rPr>
          </w:pPr>
        </w:p>
      </w:tc>
      <w:tc>
        <w:tcPr>
          <w:tcW w:w="3458" w:type="dxa"/>
          <w:shd w:val="clear" w:color="auto" w:fill="auto"/>
          <w:tcMar>
            <w:left w:w="0" w:type="dxa"/>
            <w:right w:w="0" w:type="dxa"/>
          </w:tcMar>
        </w:tcPr>
        <w:p w14:paraId="1370BA75" w14:textId="77777777" w:rsidR="00B81A49" w:rsidRPr="000743D5" w:rsidRDefault="00B81A49" w:rsidP="00FC6389">
          <w:pPr>
            <w:pStyle w:val="Zpat"/>
            <w:rPr>
              <w:sz w:val="14"/>
              <w:szCs w:val="14"/>
            </w:rPr>
          </w:pPr>
          <w:r>
            <w:rPr>
              <w:noProof/>
              <w:lang w:eastAsia="cs-CZ"/>
            </w:rPr>
            <w:drawing>
              <wp:anchor distT="0" distB="0" distL="114300" distR="114300" simplePos="0" relativeHeight="251659264" behindDoc="0" locked="1" layoutInCell="1" allowOverlap="1" wp14:anchorId="45654330" wp14:editId="58CF5DB4">
                <wp:simplePos x="0" y="0"/>
                <wp:positionH relativeFrom="page">
                  <wp:posOffset>635</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66ADD612" w14:textId="77777777" w:rsidR="00B81A49" w:rsidRPr="00D6163D" w:rsidRDefault="00B81A49" w:rsidP="00FC6389">
          <w:pPr>
            <w:pStyle w:val="Druhdokumentu"/>
          </w:pPr>
        </w:p>
      </w:tc>
    </w:tr>
    <w:tr w:rsidR="00B81A49" w14:paraId="56463445" w14:textId="77777777" w:rsidTr="00B22106">
      <w:trPr>
        <w:trHeight w:hRule="exact" w:val="936"/>
      </w:trPr>
      <w:tc>
        <w:tcPr>
          <w:tcW w:w="1361" w:type="dxa"/>
          <w:tcMar>
            <w:left w:w="0" w:type="dxa"/>
            <w:right w:w="0" w:type="dxa"/>
          </w:tcMar>
        </w:tcPr>
        <w:p w14:paraId="60574223" w14:textId="77777777" w:rsidR="00B81A49" w:rsidRPr="00B8518B" w:rsidRDefault="00B81A49" w:rsidP="00FC6389">
          <w:pPr>
            <w:pStyle w:val="Zpat"/>
            <w:rPr>
              <w:rStyle w:val="slostrnky"/>
            </w:rPr>
          </w:pPr>
        </w:p>
      </w:tc>
      <w:tc>
        <w:tcPr>
          <w:tcW w:w="3458" w:type="dxa"/>
          <w:shd w:val="clear" w:color="auto" w:fill="auto"/>
          <w:tcMar>
            <w:left w:w="0" w:type="dxa"/>
            <w:right w:w="0" w:type="dxa"/>
          </w:tcMar>
        </w:tcPr>
        <w:p w14:paraId="0E912F68" w14:textId="77777777" w:rsidR="00B81A49" w:rsidRDefault="00B81A49" w:rsidP="00FC6389">
          <w:pPr>
            <w:pStyle w:val="Zpat"/>
          </w:pPr>
        </w:p>
      </w:tc>
      <w:tc>
        <w:tcPr>
          <w:tcW w:w="5756" w:type="dxa"/>
          <w:shd w:val="clear" w:color="auto" w:fill="auto"/>
          <w:tcMar>
            <w:left w:w="0" w:type="dxa"/>
            <w:right w:w="0" w:type="dxa"/>
          </w:tcMar>
        </w:tcPr>
        <w:p w14:paraId="72D45177" w14:textId="77777777" w:rsidR="00B81A49" w:rsidRPr="00D6163D" w:rsidRDefault="00B81A49" w:rsidP="00FC6389">
          <w:pPr>
            <w:pStyle w:val="Druhdokumentu"/>
          </w:pPr>
        </w:p>
      </w:tc>
    </w:tr>
  </w:tbl>
  <w:p w14:paraId="5E502696" w14:textId="77777777" w:rsidR="00B81A49" w:rsidRPr="00D6163D" w:rsidRDefault="00B81A49" w:rsidP="00FC6389">
    <w:pPr>
      <w:pStyle w:val="Zhlav"/>
      <w:rPr>
        <w:sz w:val="8"/>
        <w:szCs w:val="8"/>
      </w:rPr>
    </w:pPr>
  </w:p>
  <w:p w14:paraId="43E53B6F" w14:textId="77777777" w:rsidR="00B81A49" w:rsidRPr="00460660" w:rsidRDefault="00B81A49">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6242F1"/>
    <w:multiLevelType w:val="hybridMultilevel"/>
    <w:tmpl w:val="2BCECEFA"/>
    <w:lvl w:ilvl="0" w:tplc="FD02C7A0">
      <w:start w:val="1"/>
      <w:numFmt w:val="bullet"/>
      <w:pStyle w:val="TPText-1odrka"/>
      <w:lvlText w:val=""/>
      <w:lvlJc w:val="left"/>
      <w:pPr>
        <w:tabs>
          <w:tab w:val="num" w:pos="1378"/>
        </w:tabs>
        <w:ind w:left="1378" w:hanging="357"/>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1375"/>
    <w:multiLevelType w:val="multilevel"/>
    <w:tmpl w:val="8BF01D8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50"/>
        </w:tabs>
        <w:ind w:left="737" w:hanging="737"/>
      </w:pPr>
      <w:rPr>
        <w:rFonts w:hint="default"/>
        <w:sz w:val="18"/>
      </w:rPr>
    </w:lvl>
    <w:lvl w:ilvl="2">
      <w:start w:val="1"/>
      <w:numFmt w:val="decimal"/>
      <w:pStyle w:val="Text1-2"/>
      <w:lvlText w:val="%1.%2.%3"/>
      <w:lvlJc w:val="left"/>
      <w:pPr>
        <w:tabs>
          <w:tab w:val="num" w:pos="1080"/>
        </w:tabs>
        <w:ind w:left="1077" w:hanging="1077"/>
      </w:pPr>
      <w:rPr>
        <w:rFonts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582512B"/>
    <w:multiLevelType w:val="multilevel"/>
    <w:tmpl w:val="48241FA4"/>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077"/>
        </w:tabs>
        <w:ind w:left="1077" w:hanging="1077"/>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15:restartNumberingAfterBreak="0">
    <w:nsid w:val="349D2144"/>
    <w:multiLevelType w:val="multilevel"/>
    <w:tmpl w:val="25BE4F14"/>
    <w:lvl w:ilvl="0">
      <w:start w:val="1"/>
      <w:numFmt w:val="bullet"/>
      <w:pStyle w:val="Odrka1-1"/>
      <w:lvlText w:val=""/>
      <w:lvlJc w:val="left"/>
      <w:pPr>
        <w:ind w:left="1077" w:hanging="340"/>
      </w:pPr>
      <w:rPr>
        <w:rFonts w:ascii="Symbol" w:hAnsi="Symbol" w:hint="default"/>
        <w:b/>
        <w:i w:val="0"/>
        <w:sz w:val="18"/>
      </w:rPr>
    </w:lvl>
    <w:lvl w:ilvl="1">
      <w:start w:val="1"/>
      <w:numFmt w:val="bullet"/>
      <w:pStyle w:val="Odrka1-2-"/>
      <w:lvlText w:val="-"/>
      <w:lvlJc w:val="left"/>
      <w:pPr>
        <w:ind w:left="1531" w:hanging="454"/>
      </w:pPr>
      <w:rPr>
        <w:rFonts w:ascii="Verdana" w:hAnsi="Verdana" w:hint="default"/>
        <w:b/>
        <w:i w:val="0"/>
        <w:color w:val="auto"/>
        <w:sz w:val="18"/>
      </w:rPr>
    </w:lvl>
    <w:lvl w:ilvl="2">
      <w:start w:val="1"/>
      <w:numFmt w:val="bullet"/>
      <w:pStyle w:val="Odrka1-3"/>
      <w:lvlText w:val=""/>
      <w:lvlJc w:val="left"/>
      <w:pPr>
        <w:ind w:left="1985" w:hanging="454"/>
      </w:pPr>
      <w:rPr>
        <w:rFonts w:ascii="Wingdings" w:hAnsi="Wingdings" w:hint="default"/>
      </w:rPr>
    </w:lvl>
    <w:lvl w:ilvl="3">
      <w:start w:val="1"/>
      <w:numFmt w:val="bullet"/>
      <w:pStyle w:val="Odrka1-4"/>
      <w:lvlText w:val=""/>
      <w:lvlJc w:val="left"/>
      <w:pPr>
        <w:tabs>
          <w:tab w:val="num" w:pos="1531"/>
        </w:tabs>
        <w:ind w:left="1531" w:hanging="454"/>
      </w:pPr>
      <w:rPr>
        <w:rFonts w:ascii="Symbol" w:hAnsi="Symbol" w:hint="default"/>
        <w:b/>
        <w:i w:val="0"/>
        <w:sz w:val="18"/>
      </w:rPr>
    </w:lvl>
    <w:lvl w:ilvl="4">
      <w:start w:val="1"/>
      <w:numFmt w:val="bullet"/>
      <w:pStyle w:val="Odrka1-5-"/>
      <w:lvlText w:val="-"/>
      <w:lvlJc w:val="left"/>
      <w:pPr>
        <w:ind w:left="1985" w:hanging="454"/>
      </w:pPr>
      <w:rPr>
        <w:rFonts w:hint="default"/>
      </w:rPr>
    </w:lvl>
    <w:lvl w:ilvl="5">
      <w:start w:val="1"/>
      <w:numFmt w:val="bullet"/>
      <w:pStyle w:val="Odrka1-6"/>
      <w:lvlText w:val=""/>
      <w:lvlJc w:val="left"/>
      <w:pPr>
        <w:tabs>
          <w:tab w:val="num" w:pos="2445"/>
        </w:tabs>
        <w:ind w:left="2438" w:hanging="453"/>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523A3FDA"/>
    <w:multiLevelType w:val="multilevel"/>
    <w:tmpl w:val="14BA5FE8"/>
    <w:lvl w:ilvl="0">
      <w:start w:val="1"/>
      <w:numFmt w:val="lowerLetter"/>
      <w:pStyle w:val="Odstavec1-1a"/>
      <w:lvlText w:val="%1)"/>
      <w:lvlJc w:val="left"/>
      <w:pPr>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ind w:left="1531" w:hanging="454"/>
      </w:pPr>
      <w:rPr>
        <w:rFonts w:ascii="Verdana" w:hAnsi="Verdana" w:hint="default"/>
      </w:rPr>
    </w:lvl>
    <w:lvl w:ilvl="2">
      <w:start w:val="1"/>
      <w:numFmt w:val="decimal"/>
      <w:pStyle w:val="Odstavec1-31"/>
      <w:lvlText w:val="%3)"/>
      <w:lvlJc w:val="left"/>
      <w:pPr>
        <w:ind w:left="1985" w:hanging="454"/>
      </w:pPr>
      <w:rPr>
        <w:rFonts w:ascii="Verdana" w:hAnsi="Verdana" w:hint="default"/>
      </w:rPr>
    </w:lvl>
    <w:lvl w:ilvl="3">
      <w:start w:val="1"/>
      <w:numFmt w:val="lowerLetter"/>
      <w:pStyle w:val="Odstavec1-4a"/>
      <w:lvlText w:val="(%4)"/>
      <w:lvlJc w:val="left"/>
      <w:pPr>
        <w:tabs>
          <w:tab w:val="num" w:pos="1531"/>
        </w:tabs>
        <w:ind w:left="1531" w:hanging="454"/>
      </w:pPr>
      <w:rPr>
        <w:rFonts w:ascii="Verdana" w:hAnsi="Verdana" w:hint="default"/>
      </w:rPr>
    </w:lvl>
    <w:lvl w:ilvl="4">
      <w:start w:val="1"/>
      <w:numFmt w:val="lowerRoman"/>
      <w:pStyle w:val="Odstavec1-5i"/>
      <w:lvlText w:val="(%5)"/>
      <w:lvlJc w:val="left"/>
      <w:pPr>
        <w:ind w:left="1985" w:hanging="454"/>
      </w:pPr>
      <w:rPr>
        <w:rFonts w:ascii="Verdana" w:hAnsi="Verdana" w:hint="default"/>
      </w:rPr>
    </w:lvl>
    <w:lvl w:ilvl="5">
      <w:start w:val="1"/>
      <w:numFmt w:val="decimal"/>
      <w:pStyle w:val="Odstavec1-61"/>
      <w:lvlText w:val="(%6)"/>
      <w:lvlJc w:val="left"/>
      <w:pPr>
        <w:ind w:left="2438" w:hanging="453"/>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67E622F5"/>
    <w:multiLevelType w:val="hybridMultilevel"/>
    <w:tmpl w:val="6F78D668"/>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392116810">
    <w:abstractNumId w:val="5"/>
  </w:num>
  <w:num w:numId="2" w16cid:durableId="1658923473">
    <w:abstractNumId w:val="4"/>
  </w:num>
  <w:num w:numId="3" w16cid:durableId="119803988">
    <w:abstractNumId w:val="2"/>
  </w:num>
  <w:num w:numId="4" w16cid:durableId="1054542817">
    <w:abstractNumId w:val="10"/>
  </w:num>
  <w:num w:numId="5" w16cid:durableId="2016496483">
    <w:abstractNumId w:val="0"/>
  </w:num>
  <w:num w:numId="6" w16cid:durableId="496503188">
    <w:abstractNumId w:val="3"/>
  </w:num>
  <w:num w:numId="7" w16cid:durableId="210032126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34224433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720594083">
    <w:abstractNumId w:val="3"/>
  </w:num>
  <w:num w:numId="10" w16cid:durableId="642278215">
    <w:abstractNumId w:val="6"/>
  </w:num>
  <w:num w:numId="11" w16cid:durableId="517357561">
    <w:abstractNumId w:val="7"/>
  </w:num>
  <w:num w:numId="12" w16cid:durableId="128868782">
    <w:abstractNumId w:val="8"/>
  </w:num>
  <w:num w:numId="13" w16cid:durableId="771559146">
    <w:abstractNumId w:val="1"/>
  </w:num>
  <w:num w:numId="14" w16cid:durableId="1464540611">
    <w:abstractNumId w:val="3"/>
  </w:num>
  <w:num w:numId="15" w16cid:durableId="1038353364">
    <w:abstractNumId w:val="9"/>
  </w:num>
  <w:num w:numId="16" w16cid:durableId="208371944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8271547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Vik Viktor, Ing., Ph.D.">
    <w15:presenceInfo w15:providerId="AD" w15:userId="S::Vik@spravazeleznic.cz::1b0f2534-f30a-4420-b813-07a9968af1f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styleLockTheme/>
  <w:styleLockQFSet/>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7E08"/>
    <w:rsid w:val="0000749D"/>
    <w:rsid w:val="00012EC4"/>
    <w:rsid w:val="00013AFC"/>
    <w:rsid w:val="000152EA"/>
    <w:rsid w:val="00017F3C"/>
    <w:rsid w:val="000209F9"/>
    <w:rsid w:val="000229B9"/>
    <w:rsid w:val="00024D8E"/>
    <w:rsid w:val="00026B55"/>
    <w:rsid w:val="000304DB"/>
    <w:rsid w:val="000306A7"/>
    <w:rsid w:val="000313C4"/>
    <w:rsid w:val="000351B8"/>
    <w:rsid w:val="0003531B"/>
    <w:rsid w:val="00036824"/>
    <w:rsid w:val="0003743A"/>
    <w:rsid w:val="00037B34"/>
    <w:rsid w:val="0004142F"/>
    <w:rsid w:val="000416A8"/>
    <w:rsid w:val="00041922"/>
    <w:rsid w:val="00041EC8"/>
    <w:rsid w:val="0004569A"/>
    <w:rsid w:val="000548EC"/>
    <w:rsid w:val="00054FC6"/>
    <w:rsid w:val="00056FBE"/>
    <w:rsid w:val="0006465A"/>
    <w:rsid w:val="0006588D"/>
    <w:rsid w:val="000658C7"/>
    <w:rsid w:val="0006756D"/>
    <w:rsid w:val="00067A5E"/>
    <w:rsid w:val="00067CE8"/>
    <w:rsid w:val="0007054B"/>
    <w:rsid w:val="00070AA1"/>
    <w:rsid w:val="000719BB"/>
    <w:rsid w:val="00071C63"/>
    <w:rsid w:val="00072A65"/>
    <w:rsid w:val="00072C1E"/>
    <w:rsid w:val="000743D5"/>
    <w:rsid w:val="000924A6"/>
    <w:rsid w:val="00096023"/>
    <w:rsid w:val="00097A08"/>
    <w:rsid w:val="000A0078"/>
    <w:rsid w:val="000A5CE3"/>
    <w:rsid w:val="000A780F"/>
    <w:rsid w:val="000B2BC3"/>
    <w:rsid w:val="000B408F"/>
    <w:rsid w:val="000B4EB8"/>
    <w:rsid w:val="000B6B4F"/>
    <w:rsid w:val="000B7AF1"/>
    <w:rsid w:val="000C1DE6"/>
    <w:rsid w:val="000C41F2"/>
    <w:rsid w:val="000C5967"/>
    <w:rsid w:val="000D0246"/>
    <w:rsid w:val="000D07E3"/>
    <w:rsid w:val="000D22C4"/>
    <w:rsid w:val="000D2708"/>
    <w:rsid w:val="000D27B9"/>
    <w:rsid w:val="000D27D1"/>
    <w:rsid w:val="000D3E53"/>
    <w:rsid w:val="000D76AC"/>
    <w:rsid w:val="000E1A7F"/>
    <w:rsid w:val="000E1DA0"/>
    <w:rsid w:val="000E2FDE"/>
    <w:rsid w:val="000E31FD"/>
    <w:rsid w:val="000F15F1"/>
    <w:rsid w:val="000F51F1"/>
    <w:rsid w:val="001003E9"/>
    <w:rsid w:val="0010134E"/>
    <w:rsid w:val="00103A42"/>
    <w:rsid w:val="0010549B"/>
    <w:rsid w:val="00111784"/>
    <w:rsid w:val="00111E22"/>
    <w:rsid w:val="00112864"/>
    <w:rsid w:val="0011293B"/>
    <w:rsid w:val="00114472"/>
    <w:rsid w:val="00114988"/>
    <w:rsid w:val="00114DE9"/>
    <w:rsid w:val="00115069"/>
    <w:rsid w:val="001150F2"/>
    <w:rsid w:val="00116EA9"/>
    <w:rsid w:val="00117EDD"/>
    <w:rsid w:val="001263B3"/>
    <w:rsid w:val="00131BCA"/>
    <w:rsid w:val="00132862"/>
    <w:rsid w:val="001363FD"/>
    <w:rsid w:val="001410A2"/>
    <w:rsid w:val="00141605"/>
    <w:rsid w:val="00141CC3"/>
    <w:rsid w:val="00146BCB"/>
    <w:rsid w:val="00146FF6"/>
    <w:rsid w:val="0015027B"/>
    <w:rsid w:val="0015182E"/>
    <w:rsid w:val="0015194B"/>
    <w:rsid w:val="00153305"/>
    <w:rsid w:val="00153566"/>
    <w:rsid w:val="00156271"/>
    <w:rsid w:val="001655D0"/>
    <w:rsid w:val="001656A2"/>
    <w:rsid w:val="00165E7D"/>
    <w:rsid w:val="001662D6"/>
    <w:rsid w:val="00170EC5"/>
    <w:rsid w:val="00172EA7"/>
    <w:rsid w:val="00173786"/>
    <w:rsid w:val="00174018"/>
    <w:rsid w:val="001747C1"/>
    <w:rsid w:val="00177D6B"/>
    <w:rsid w:val="0018095F"/>
    <w:rsid w:val="00181C5C"/>
    <w:rsid w:val="0018395D"/>
    <w:rsid w:val="00185455"/>
    <w:rsid w:val="00185FEB"/>
    <w:rsid w:val="00186BCB"/>
    <w:rsid w:val="00190A9A"/>
    <w:rsid w:val="00191F90"/>
    <w:rsid w:val="00195A11"/>
    <w:rsid w:val="00196D6E"/>
    <w:rsid w:val="001A074C"/>
    <w:rsid w:val="001A0F30"/>
    <w:rsid w:val="001A3B3C"/>
    <w:rsid w:val="001A4537"/>
    <w:rsid w:val="001B0BA2"/>
    <w:rsid w:val="001B2C88"/>
    <w:rsid w:val="001B4180"/>
    <w:rsid w:val="001B4E74"/>
    <w:rsid w:val="001B52A5"/>
    <w:rsid w:val="001B7668"/>
    <w:rsid w:val="001C1934"/>
    <w:rsid w:val="001C645F"/>
    <w:rsid w:val="001D198A"/>
    <w:rsid w:val="001D2BE4"/>
    <w:rsid w:val="001D34B8"/>
    <w:rsid w:val="001D5BF5"/>
    <w:rsid w:val="001D7EE9"/>
    <w:rsid w:val="001E678E"/>
    <w:rsid w:val="001F3243"/>
    <w:rsid w:val="001F4266"/>
    <w:rsid w:val="001F570B"/>
    <w:rsid w:val="001F5FCA"/>
    <w:rsid w:val="001F6B70"/>
    <w:rsid w:val="001F6F42"/>
    <w:rsid w:val="00201499"/>
    <w:rsid w:val="002038C9"/>
    <w:rsid w:val="00203BA5"/>
    <w:rsid w:val="0020455A"/>
    <w:rsid w:val="002071BB"/>
    <w:rsid w:val="00207445"/>
    <w:rsid w:val="00207DF5"/>
    <w:rsid w:val="00212936"/>
    <w:rsid w:val="002134BF"/>
    <w:rsid w:val="00220B60"/>
    <w:rsid w:val="00221792"/>
    <w:rsid w:val="00225E62"/>
    <w:rsid w:val="0022693F"/>
    <w:rsid w:val="0023353A"/>
    <w:rsid w:val="00233CDA"/>
    <w:rsid w:val="0023508B"/>
    <w:rsid w:val="00240B53"/>
    <w:rsid w:val="00240B81"/>
    <w:rsid w:val="00241689"/>
    <w:rsid w:val="00242B17"/>
    <w:rsid w:val="00245C34"/>
    <w:rsid w:val="002477B6"/>
    <w:rsid w:val="00247D01"/>
    <w:rsid w:val="0025030F"/>
    <w:rsid w:val="0025111C"/>
    <w:rsid w:val="00251C5A"/>
    <w:rsid w:val="0025200A"/>
    <w:rsid w:val="00260ED6"/>
    <w:rsid w:val="00261A5B"/>
    <w:rsid w:val="00261A7E"/>
    <w:rsid w:val="0026220C"/>
    <w:rsid w:val="00262E5B"/>
    <w:rsid w:val="0026579F"/>
    <w:rsid w:val="00273C4C"/>
    <w:rsid w:val="00276789"/>
    <w:rsid w:val="00276AFE"/>
    <w:rsid w:val="0028560F"/>
    <w:rsid w:val="00287636"/>
    <w:rsid w:val="00293003"/>
    <w:rsid w:val="00294E05"/>
    <w:rsid w:val="002A3B57"/>
    <w:rsid w:val="002A3EEE"/>
    <w:rsid w:val="002A5A5C"/>
    <w:rsid w:val="002B1DA6"/>
    <w:rsid w:val="002B6B58"/>
    <w:rsid w:val="002B7AAD"/>
    <w:rsid w:val="002B7FDC"/>
    <w:rsid w:val="002C0F6F"/>
    <w:rsid w:val="002C31BF"/>
    <w:rsid w:val="002C3D0F"/>
    <w:rsid w:val="002C55EF"/>
    <w:rsid w:val="002C6282"/>
    <w:rsid w:val="002D2102"/>
    <w:rsid w:val="002D3268"/>
    <w:rsid w:val="002D381D"/>
    <w:rsid w:val="002D7A5E"/>
    <w:rsid w:val="002D7FD6"/>
    <w:rsid w:val="002E0CD7"/>
    <w:rsid w:val="002E0CFB"/>
    <w:rsid w:val="002E5C7B"/>
    <w:rsid w:val="002E6011"/>
    <w:rsid w:val="002E6A91"/>
    <w:rsid w:val="002F4333"/>
    <w:rsid w:val="00301904"/>
    <w:rsid w:val="00302227"/>
    <w:rsid w:val="00302D12"/>
    <w:rsid w:val="00304DAF"/>
    <w:rsid w:val="00306340"/>
    <w:rsid w:val="003063A4"/>
    <w:rsid w:val="00306A94"/>
    <w:rsid w:val="00307207"/>
    <w:rsid w:val="003100C7"/>
    <w:rsid w:val="00312478"/>
    <w:rsid w:val="003130A4"/>
    <w:rsid w:val="00315193"/>
    <w:rsid w:val="00316E7E"/>
    <w:rsid w:val="00320476"/>
    <w:rsid w:val="00320527"/>
    <w:rsid w:val="003229ED"/>
    <w:rsid w:val="003254A3"/>
    <w:rsid w:val="00327096"/>
    <w:rsid w:val="00327EEF"/>
    <w:rsid w:val="0033239F"/>
    <w:rsid w:val="00333486"/>
    <w:rsid w:val="00334918"/>
    <w:rsid w:val="00336510"/>
    <w:rsid w:val="003365B8"/>
    <w:rsid w:val="00337A9C"/>
    <w:rsid w:val="003418A3"/>
    <w:rsid w:val="0034274B"/>
    <w:rsid w:val="00345A39"/>
    <w:rsid w:val="00346CD0"/>
    <w:rsid w:val="0034719F"/>
    <w:rsid w:val="00350A35"/>
    <w:rsid w:val="00351CC9"/>
    <w:rsid w:val="00352044"/>
    <w:rsid w:val="00356759"/>
    <w:rsid w:val="003571D8"/>
    <w:rsid w:val="00357BC6"/>
    <w:rsid w:val="003603B9"/>
    <w:rsid w:val="00361422"/>
    <w:rsid w:val="00361AAC"/>
    <w:rsid w:val="00370165"/>
    <w:rsid w:val="0037545D"/>
    <w:rsid w:val="003825DE"/>
    <w:rsid w:val="003846BE"/>
    <w:rsid w:val="00385DB0"/>
    <w:rsid w:val="00386FF1"/>
    <w:rsid w:val="00390219"/>
    <w:rsid w:val="00390752"/>
    <w:rsid w:val="00391C65"/>
    <w:rsid w:val="00392BA9"/>
    <w:rsid w:val="00392EB6"/>
    <w:rsid w:val="003956C6"/>
    <w:rsid w:val="003A0881"/>
    <w:rsid w:val="003A64BA"/>
    <w:rsid w:val="003A6E51"/>
    <w:rsid w:val="003A6F20"/>
    <w:rsid w:val="003B54E2"/>
    <w:rsid w:val="003C23BA"/>
    <w:rsid w:val="003C33F2"/>
    <w:rsid w:val="003C6679"/>
    <w:rsid w:val="003D0064"/>
    <w:rsid w:val="003D07E4"/>
    <w:rsid w:val="003D13D0"/>
    <w:rsid w:val="003D756E"/>
    <w:rsid w:val="003D7CBB"/>
    <w:rsid w:val="003E420D"/>
    <w:rsid w:val="003E45EF"/>
    <w:rsid w:val="003E4C13"/>
    <w:rsid w:val="003E61D0"/>
    <w:rsid w:val="003F015D"/>
    <w:rsid w:val="003F0ED6"/>
    <w:rsid w:val="003F3C44"/>
    <w:rsid w:val="003F3F65"/>
    <w:rsid w:val="00400346"/>
    <w:rsid w:val="00400E93"/>
    <w:rsid w:val="0040292F"/>
    <w:rsid w:val="0040589B"/>
    <w:rsid w:val="004078F3"/>
    <w:rsid w:val="00410567"/>
    <w:rsid w:val="00410805"/>
    <w:rsid w:val="004136EF"/>
    <w:rsid w:val="004206C9"/>
    <w:rsid w:val="00425C2D"/>
    <w:rsid w:val="00427794"/>
    <w:rsid w:val="00430E58"/>
    <w:rsid w:val="00433B75"/>
    <w:rsid w:val="004370B9"/>
    <w:rsid w:val="00442CF3"/>
    <w:rsid w:val="00443A39"/>
    <w:rsid w:val="00444A49"/>
    <w:rsid w:val="00450F07"/>
    <w:rsid w:val="004537AA"/>
    <w:rsid w:val="00453CD3"/>
    <w:rsid w:val="004546C8"/>
    <w:rsid w:val="004566B5"/>
    <w:rsid w:val="00457A24"/>
    <w:rsid w:val="00460660"/>
    <w:rsid w:val="00462A09"/>
    <w:rsid w:val="00464BA9"/>
    <w:rsid w:val="00466F70"/>
    <w:rsid w:val="0047165C"/>
    <w:rsid w:val="00472329"/>
    <w:rsid w:val="00474AAF"/>
    <w:rsid w:val="0048063F"/>
    <w:rsid w:val="00483969"/>
    <w:rsid w:val="00484098"/>
    <w:rsid w:val="00486107"/>
    <w:rsid w:val="00486652"/>
    <w:rsid w:val="00487281"/>
    <w:rsid w:val="00490635"/>
    <w:rsid w:val="00491827"/>
    <w:rsid w:val="004A41CC"/>
    <w:rsid w:val="004A4B98"/>
    <w:rsid w:val="004B0879"/>
    <w:rsid w:val="004B4A7A"/>
    <w:rsid w:val="004B4DBD"/>
    <w:rsid w:val="004B5521"/>
    <w:rsid w:val="004B7BE4"/>
    <w:rsid w:val="004C4399"/>
    <w:rsid w:val="004C77F1"/>
    <w:rsid w:val="004C787C"/>
    <w:rsid w:val="004D0B02"/>
    <w:rsid w:val="004D13B6"/>
    <w:rsid w:val="004D53A4"/>
    <w:rsid w:val="004D7125"/>
    <w:rsid w:val="004E12BE"/>
    <w:rsid w:val="004E1780"/>
    <w:rsid w:val="004E2754"/>
    <w:rsid w:val="004E4D80"/>
    <w:rsid w:val="004E5DB5"/>
    <w:rsid w:val="004E7A1F"/>
    <w:rsid w:val="004F2730"/>
    <w:rsid w:val="004F446A"/>
    <w:rsid w:val="004F4736"/>
    <w:rsid w:val="004F4B9B"/>
    <w:rsid w:val="004F7164"/>
    <w:rsid w:val="004F77BF"/>
    <w:rsid w:val="00501215"/>
    <w:rsid w:val="00501255"/>
    <w:rsid w:val="0050175E"/>
    <w:rsid w:val="0050529C"/>
    <w:rsid w:val="00505AA0"/>
    <w:rsid w:val="0050666E"/>
    <w:rsid w:val="00510AEC"/>
    <w:rsid w:val="00511AB9"/>
    <w:rsid w:val="00513E53"/>
    <w:rsid w:val="00514C9A"/>
    <w:rsid w:val="00523BB5"/>
    <w:rsid w:val="00523EA7"/>
    <w:rsid w:val="00527CB2"/>
    <w:rsid w:val="00531087"/>
    <w:rsid w:val="00531AEB"/>
    <w:rsid w:val="00531CB9"/>
    <w:rsid w:val="0054025B"/>
    <w:rsid w:val="005406EB"/>
    <w:rsid w:val="005415BA"/>
    <w:rsid w:val="005440CC"/>
    <w:rsid w:val="00544731"/>
    <w:rsid w:val="005457B2"/>
    <w:rsid w:val="005471F6"/>
    <w:rsid w:val="005527A3"/>
    <w:rsid w:val="00553375"/>
    <w:rsid w:val="005541C1"/>
    <w:rsid w:val="00555884"/>
    <w:rsid w:val="00557138"/>
    <w:rsid w:val="00561AE4"/>
    <w:rsid w:val="00563B6F"/>
    <w:rsid w:val="005723D9"/>
    <w:rsid w:val="005735A3"/>
    <w:rsid w:val="005736B7"/>
    <w:rsid w:val="00573D55"/>
    <w:rsid w:val="00575E5A"/>
    <w:rsid w:val="00580245"/>
    <w:rsid w:val="005837A8"/>
    <w:rsid w:val="00583A10"/>
    <w:rsid w:val="005865F0"/>
    <w:rsid w:val="0058742A"/>
    <w:rsid w:val="00593385"/>
    <w:rsid w:val="005A1F44"/>
    <w:rsid w:val="005A2005"/>
    <w:rsid w:val="005A2CE9"/>
    <w:rsid w:val="005A69C5"/>
    <w:rsid w:val="005B1598"/>
    <w:rsid w:val="005B2FB1"/>
    <w:rsid w:val="005B4326"/>
    <w:rsid w:val="005B446F"/>
    <w:rsid w:val="005B6753"/>
    <w:rsid w:val="005B6B44"/>
    <w:rsid w:val="005C0794"/>
    <w:rsid w:val="005C74AC"/>
    <w:rsid w:val="005D3C39"/>
    <w:rsid w:val="005D3E75"/>
    <w:rsid w:val="005D6B13"/>
    <w:rsid w:val="005D7A53"/>
    <w:rsid w:val="005E4CC7"/>
    <w:rsid w:val="005F1967"/>
    <w:rsid w:val="005F2231"/>
    <w:rsid w:val="005F3666"/>
    <w:rsid w:val="005F7982"/>
    <w:rsid w:val="00600295"/>
    <w:rsid w:val="00601A8C"/>
    <w:rsid w:val="00601D1D"/>
    <w:rsid w:val="0060785F"/>
    <w:rsid w:val="0061052D"/>
    <w:rsid w:val="0061068E"/>
    <w:rsid w:val="006115D3"/>
    <w:rsid w:val="0061560D"/>
    <w:rsid w:val="00620C51"/>
    <w:rsid w:val="00625251"/>
    <w:rsid w:val="00626F2C"/>
    <w:rsid w:val="00630409"/>
    <w:rsid w:val="00630E64"/>
    <w:rsid w:val="00635306"/>
    <w:rsid w:val="00636057"/>
    <w:rsid w:val="00637E08"/>
    <w:rsid w:val="006412D0"/>
    <w:rsid w:val="006454B5"/>
    <w:rsid w:val="00646804"/>
    <w:rsid w:val="00655976"/>
    <w:rsid w:val="0065610E"/>
    <w:rsid w:val="00660AD3"/>
    <w:rsid w:val="00665E1D"/>
    <w:rsid w:val="006726B4"/>
    <w:rsid w:val="00673C64"/>
    <w:rsid w:val="00676074"/>
    <w:rsid w:val="006776B6"/>
    <w:rsid w:val="00681466"/>
    <w:rsid w:val="006829F0"/>
    <w:rsid w:val="00685D86"/>
    <w:rsid w:val="00687051"/>
    <w:rsid w:val="0069136C"/>
    <w:rsid w:val="0069202E"/>
    <w:rsid w:val="006926D2"/>
    <w:rsid w:val="006929B4"/>
    <w:rsid w:val="00692CC1"/>
    <w:rsid w:val="00693150"/>
    <w:rsid w:val="00696663"/>
    <w:rsid w:val="006A019B"/>
    <w:rsid w:val="006A2643"/>
    <w:rsid w:val="006A310D"/>
    <w:rsid w:val="006A3774"/>
    <w:rsid w:val="006A4281"/>
    <w:rsid w:val="006A5570"/>
    <w:rsid w:val="006A689C"/>
    <w:rsid w:val="006A78BA"/>
    <w:rsid w:val="006B0F8E"/>
    <w:rsid w:val="006B3D79"/>
    <w:rsid w:val="006B4AA3"/>
    <w:rsid w:val="006B6FE4"/>
    <w:rsid w:val="006C11C2"/>
    <w:rsid w:val="006C16E1"/>
    <w:rsid w:val="006C2343"/>
    <w:rsid w:val="006C23B5"/>
    <w:rsid w:val="006C31D3"/>
    <w:rsid w:val="006C442A"/>
    <w:rsid w:val="006C7C0A"/>
    <w:rsid w:val="006C7E29"/>
    <w:rsid w:val="006D3928"/>
    <w:rsid w:val="006D409F"/>
    <w:rsid w:val="006D55C2"/>
    <w:rsid w:val="006D7438"/>
    <w:rsid w:val="006E0578"/>
    <w:rsid w:val="006E2BB3"/>
    <w:rsid w:val="006E314D"/>
    <w:rsid w:val="006F1646"/>
    <w:rsid w:val="006F2A08"/>
    <w:rsid w:val="006F2C57"/>
    <w:rsid w:val="006F35D9"/>
    <w:rsid w:val="006F3E66"/>
    <w:rsid w:val="0070271C"/>
    <w:rsid w:val="00702FC8"/>
    <w:rsid w:val="007046A5"/>
    <w:rsid w:val="007048BD"/>
    <w:rsid w:val="007065A6"/>
    <w:rsid w:val="00710723"/>
    <w:rsid w:val="00711B2D"/>
    <w:rsid w:val="007123C6"/>
    <w:rsid w:val="0071315A"/>
    <w:rsid w:val="00720802"/>
    <w:rsid w:val="00720CDF"/>
    <w:rsid w:val="007232D7"/>
    <w:rsid w:val="00723ED1"/>
    <w:rsid w:val="007314FB"/>
    <w:rsid w:val="00731C64"/>
    <w:rsid w:val="007401D7"/>
    <w:rsid w:val="00740AF5"/>
    <w:rsid w:val="00741635"/>
    <w:rsid w:val="00743525"/>
    <w:rsid w:val="007447D5"/>
    <w:rsid w:val="00745555"/>
    <w:rsid w:val="00745D65"/>
    <w:rsid w:val="00745F94"/>
    <w:rsid w:val="00752E41"/>
    <w:rsid w:val="007541A2"/>
    <w:rsid w:val="00755818"/>
    <w:rsid w:val="0076241F"/>
    <w:rsid w:val="0076286B"/>
    <w:rsid w:val="007641E2"/>
    <w:rsid w:val="00765F3B"/>
    <w:rsid w:val="00766846"/>
    <w:rsid w:val="0076790E"/>
    <w:rsid w:val="00773174"/>
    <w:rsid w:val="00775242"/>
    <w:rsid w:val="0077673A"/>
    <w:rsid w:val="00781C2C"/>
    <w:rsid w:val="007840BA"/>
    <w:rsid w:val="00784622"/>
    <w:rsid w:val="007846E1"/>
    <w:rsid w:val="007847D6"/>
    <w:rsid w:val="00791FB8"/>
    <w:rsid w:val="007944A6"/>
    <w:rsid w:val="007950D4"/>
    <w:rsid w:val="0079724C"/>
    <w:rsid w:val="007A2D02"/>
    <w:rsid w:val="007A328D"/>
    <w:rsid w:val="007A5172"/>
    <w:rsid w:val="007A67A0"/>
    <w:rsid w:val="007B30A4"/>
    <w:rsid w:val="007B3558"/>
    <w:rsid w:val="007B37FD"/>
    <w:rsid w:val="007B3B7B"/>
    <w:rsid w:val="007B570C"/>
    <w:rsid w:val="007C7053"/>
    <w:rsid w:val="007D016E"/>
    <w:rsid w:val="007D053E"/>
    <w:rsid w:val="007D1185"/>
    <w:rsid w:val="007D4536"/>
    <w:rsid w:val="007D74E2"/>
    <w:rsid w:val="007D7A4E"/>
    <w:rsid w:val="007E1609"/>
    <w:rsid w:val="007E1DDA"/>
    <w:rsid w:val="007E4241"/>
    <w:rsid w:val="007E4A6E"/>
    <w:rsid w:val="007E6ED9"/>
    <w:rsid w:val="007E756E"/>
    <w:rsid w:val="007E7BA2"/>
    <w:rsid w:val="007F0F1B"/>
    <w:rsid w:val="007F46A4"/>
    <w:rsid w:val="007F56A7"/>
    <w:rsid w:val="007F75F0"/>
    <w:rsid w:val="00800851"/>
    <w:rsid w:val="0080171C"/>
    <w:rsid w:val="0080677E"/>
    <w:rsid w:val="00807DD0"/>
    <w:rsid w:val="00810E5C"/>
    <w:rsid w:val="00815271"/>
    <w:rsid w:val="00816930"/>
    <w:rsid w:val="008175E4"/>
    <w:rsid w:val="008211FB"/>
    <w:rsid w:val="00821D01"/>
    <w:rsid w:val="00823B05"/>
    <w:rsid w:val="00824705"/>
    <w:rsid w:val="00824C17"/>
    <w:rsid w:val="008267F6"/>
    <w:rsid w:val="00826B7B"/>
    <w:rsid w:val="0083197D"/>
    <w:rsid w:val="0083200B"/>
    <w:rsid w:val="00832141"/>
    <w:rsid w:val="00834146"/>
    <w:rsid w:val="00835F06"/>
    <w:rsid w:val="008374EC"/>
    <w:rsid w:val="00840167"/>
    <w:rsid w:val="00845A62"/>
    <w:rsid w:val="00846377"/>
    <w:rsid w:val="00846789"/>
    <w:rsid w:val="0085353E"/>
    <w:rsid w:val="00856E65"/>
    <w:rsid w:val="00863020"/>
    <w:rsid w:val="00864DDC"/>
    <w:rsid w:val="00865715"/>
    <w:rsid w:val="00867CFC"/>
    <w:rsid w:val="00867FAD"/>
    <w:rsid w:val="008727D9"/>
    <w:rsid w:val="00875011"/>
    <w:rsid w:val="00882348"/>
    <w:rsid w:val="00887F36"/>
    <w:rsid w:val="00890A4F"/>
    <w:rsid w:val="008920A0"/>
    <w:rsid w:val="00896A19"/>
    <w:rsid w:val="00897D8E"/>
    <w:rsid w:val="008A242D"/>
    <w:rsid w:val="008A3568"/>
    <w:rsid w:val="008A3EA4"/>
    <w:rsid w:val="008A70E5"/>
    <w:rsid w:val="008B42C9"/>
    <w:rsid w:val="008B5BC1"/>
    <w:rsid w:val="008B630D"/>
    <w:rsid w:val="008B7D44"/>
    <w:rsid w:val="008C24A8"/>
    <w:rsid w:val="008C50F3"/>
    <w:rsid w:val="008C51A4"/>
    <w:rsid w:val="008C7173"/>
    <w:rsid w:val="008C7EFE"/>
    <w:rsid w:val="008D03B9"/>
    <w:rsid w:val="008D30C7"/>
    <w:rsid w:val="008D4A86"/>
    <w:rsid w:val="008D5C6D"/>
    <w:rsid w:val="008D68FA"/>
    <w:rsid w:val="008D71A2"/>
    <w:rsid w:val="008E0D9C"/>
    <w:rsid w:val="008E3168"/>
    <w:rsid w:val="008E44AB"/>
    <w:rsid w:val="008E5FD1"/>
    <w:rsid w:val="008E70B2"/>
    <w:rsid w:val="008E77BB"/>
    <w:rsid w:val="008F18D6"/>
    <w:rsid w:val="008F2C9B"/>
    <w:rsid w:val="008F48A2"/>
    <w:rsid w:val="008F4A0E"/>
    <w:rsid w:val="008F60D0"/>
    <w:rsid w:val="008F797B"/>
    <w:rsid w:val="00900A71"/>
    <w:rsid w:val="00904780"/>
    <w:rsid w:val="0090635B"/>
    <w:rsid w:val="009074BE"/>
    <w:rsid w:val="00911FF0"/>
    <w:rsid w:val="009128AD"/>
    <w:rsid w:val="00913405"/>
    <w:rsid w:val="00913B4E"/>
    <w:rsid w:val="00914F81"/>
    <w:rsid w:val="0091651F"/>
    <w:rsid w:val="009172B7"/>
    <w:rsid w:val="00922385"/>
    <w:rsid w:val="009223DF"/>
    <w:rsid w:val="00922D1E"/>
    <w:rsid w:val="00923406"/>
    <w:rsid w:val="00924139"/>
    <w:rsid w:val="00926B88"/>
    <w:rsid w:val="009302E0"/>
    <w:rsid w:val="00931223"/>
    <w:rsid w:val="009355DF"/>
    <w:rsid w:val="00935A0E"/>
    <w:rsid w:val="00936091"/>
    <w:rsid w:val="00940D8A"/>
    <w:rsid w:val="009456FD"/>
    <w:rsid w:val="00945C41"/>
    <w:rsid w:val="00950944"/>
    <w:rsid w:val="00956178"/>
    <w:rsid w:val="009606EA"/>
    <w:rsid w:val="00962258"/>
    <w:rsid w:val="009624FB"/>
    <w:rsid w:val="009632FA"/>
    <w:rsid w:val="009633E5"/>
    <w:rsid w:val="009678B7"/>
    <w:rsid w:val="009714A0"/>
    <w:rsid w:val="0097239D"/>
    <w:rsid w:val="00974779"/>
    <w:rsid w:val="00980562"/>
    <w:rsid w:val="0098126E"/>
    <w:rsid w:val="00982E6E"/>
    <w:rsid w:val="009847C5"/>
    <w:rsid w:val="00987395"/>
    <w:rsid w:val="00987D83"/>
    <w:rsid w:val="00992D9C"/>
    <w:rsid w:val="00995BD4"/>
    <w:rsid w:val="00996CB8"/>
    <w:rsid w:val="009A1A11"/>
    <w:rsid w:val="009A2A6A"/>
    <w:rsid w:val="009A404E"/>
    <w:rsid w:val="009A7C2C"/>
    <w:rsid w:val="009B2E97"/>
    <w:rsid w:val="009B5146"/>
    <w:rsid w:val="009B6275"/>
    <w:rsid w:val="009B7F38"/>
    <w:rsid w:val="009C0213"/>
    <w:rsid w:val="009C418E"/>
    <w:rsid w:val="009C442C"/>
    <w:rsid w:val="009D006F"/>
    <w:rsid w:val="009D00B4"/>
    <w:rsid w:val="009D0747"/>
    <w:rsid w:val="009D2FC5"/>
    <w:rsid w:val="009D79A5"/>
    <w:rsid w:val="009E07F4"/>
    <w:rsid w:val="009E1F6C"/>
    <w:rsid w:val="009E36DD"/>
    <w:rsid w:val="009F309B"/>
    <w:rsid w:val="009F3501"/>
    <w:rsid w:val="009F392E"/>
    <w:rsid w:val="009F3D2C"/>
    <w:rsid w:val="009F53C5"/>
    <w:rsid w:val="00A0039E"/>
    <w:rsid w:val="00A0052B"/>
    <w:rsid w:val="00A011C1"/>
    <w:rsid w:val="00A032CA"/>
    <w:rsid w:val="00A04D7F"/>
    <w:rsid w:val="00A06831"/>
    <w:rsid w:val="00A0740E"/>
    <w:rsid w:val="00A15D59"/>
    <w:rsid w:val="00A162F1"/>
    <w:rsid w:val="00A20028"/>
    <w:rsid w:val="00A22593"/>
    <w:rsid w:val="00A2637A"/>
    <w:rsid w:val="00A31260"/>
    <w:rsid w:val="00A32A9B"/>
    <w:rsid w:val="00A36A6B"/>
    <w:rsid w:val="00A36BF1"/>
    <w:rsid w:val="00A4050F"/>
    <w:rsid w:val="00A45420"/>
    <w:rsid w:val="00A5028B"/>
    <w:rsid w:val="00A50641"/>
    <w:rsid w:val="00A530BF"/>
    <w:rsid w:val="00A53B96"/>
    <w:rsid w:val="00A561FF"/>
    <w:rsid w:val="00A6177B"/>
    <w:rsid w:val="00A62E74"/>
    <w:rsid w:val="00A64118"/>
    <w:rsid w:val="00A66136"/>
    <w:rsid w:val="00A71189"/>
    <w:rsid w:val="00A7364A"/>
    <w:rsid w:val="00A73F2F"/>
    <w:rsid w:val="00A74AD0"/>
    <w:rsid w:val="00A74DCC"/>
    <w:rsid w:val="00A753ED"/>
    <w:rsid w:val="00A77512"/>
    <w:rsid w:val="00A80061"/>
    <w:rsid w:val="00A83A02"/>
    <w:rsid w:val="00A86178"/>
    <w:rsid w:val="00A86884"/>
    <w:rsid w:val="00A906B0"/>
    <w:rsid w:val="00A92630"/>
    <w:rsid w:val="00A927F0"/>
    <w:rsid w:val="00A94C2F"/>
    <w:rsid w:val="00A96252"/>
    <w:rsid w:val="00A967DA"/>
    <w:rsid w:val="00AA1750"/>
    <w:rsid w:val="00AA435C"/>
    <w:rsid w:val="00AA4CBB"/>
    <w:rsid w:val="00AA65FA"/>
    <w:rsid w:val="00AA7351"/>
    <w:rsid w:val="00AB1216"/>
    <w:rsid w:val="00AB1F00"/>
    <w:rsid w:val="00AB3EBF"/>
    <w:rsid w:val="00AB4171"/>
    <w:rsid w:val="00AC3E06"/>
    <w:rsid w:val="00AC62F0"/>
    <w:rsid w:val="00AC7293"/>
    <w:rsid w:val="00AC7616"/>
    <w:rsid w:val="00AD056F"/>
    <w:rsid w:val="00AD0C7B"/>
    <w:rsid w:val="00AD38D0"/>
    <w:rsid w:val="00AD5F1A"/>
    <w:rsid w:val="00AD6731"/>
    <w:rsid w:val="00AD7C2C"/>
    <w:rsid w:val="00AE0A3D"/>
    <w:rsid w:val="00AE6970"/>
    <w:rsid w:val="00AF0A3A"/>
    <w:rsid w:val="00AF3024"/>
    <w:rsid w:val="00AF4FCB"/>
    <w:rsid w:val="00AF6042"/>
    <w:rsid w:val="00AF71A0"/>
    <w:rsid w:val="00B008D5"/>
    <w:rsid w:val="00B00CFD"/>
    <w:rsid w:val="00B02F73"/>
    <w:rsid w:val="00B05661"/>
    <w:rsid w:val="00B0585E"/>
    <w:rsid w:val="00B0619F"/>
    <w:rsid w:val="00B06FC8"/>
    <w:rsid w:val="00B101FD"/>
    <w:rsid w:val="00B13A26"/>
    <w:rsid w:val="00B14CB5"/>
    <w:rsid w:val="00B15D0D"/>
    <w:rsid w:val="00B21121"/>
    <w:rsid w:val="00B22106"/>
    <w:rsid w:val="00B228FF"/>
    <w:rsid w:val="00B257B4"/>
    <w:rsid w:val="00B25B92"/>
    <w:rsid w:val="00B26A1C"/>
    <w:rsid w:val="00B26B74"/>
    <w:rsid w:val="00B27A33"/>
    <w:rsid w:val="00B31A78"/>
    <w:rsid w:val="00B36A2B"/>
    <w:rsid w:val="00B41610"/>
    <w:rsid w:val="00B41D34"/>
    <w:rsid w:val="00B4380D"/>
    <w:rsid w:val="00B50AB2"/>
    <w:rsid w:val="00B532F1"/>
    <w:rsid w:val="00B5431A"/>
    <w:rsid w:val="00B55BC7"/>
    <w:rsid w:val="00B55D03"/>
    <w:rsid w:val="00B5710F"/>
    <w:rsid w:val="00B63296"/>
    <w:rsid w:val="00B64BFC"/>
    <w:rsid w:val="00B67525"/>
    <w:rsid w:val="00B73115"/>
    <w:rsid w:val="00B745F3"/>
    <w:rsid w:val="00B75EE1"/>
    <w:rsid w:val="00B77481"/>
    <w:rsid w:val="00B81236"/>
    <w:rsid w:val="00B81A49"/>
    <w:rsid w:val="00B82932"/>
    <w:rsid w:val="00B8518B"/>
    <w:rsid w:val="00B85945"/>
    <w:rsid w:val="00B85B77"/>
    <w:rsid w:val="00B97A54"/>
    <w:rsid w:val="00B97CC3"/>
    <w:rsid w:val="00BA15D5"/>
    <w:rsid w:val="00BA22D4"/>
    <w:rsid w:val="00BB01DF"/>
    <w:rsid w:val="00BB1EA1"/>
    <w:rsid w:val="00BB6402"/>
    <w:rsid w:val="00BB7AE2"/>
    <w:rsid w:val="00BC06C4"/>
    <w:rsid w:val="00BD57FC"/>
    <w:rsid w:val="00BD7E91"/>
    <w:rsid w:val="00BD7EAF"/>
    <w:rsid w:val="00BD7F0D"/>
    <w:rsid w:val="00BE06D7"/>
    <w:rsid w:val="00BE4B36"/>
    <w:rsid w:val="00BF128C"/>
    <w:rsid w:val="00BF3CE5"/>
    <w:rsid w:val="00C007DB"/>
    <w:rsid w:val="00C02D0A"/>
    <w:rsid w:val="00C03A6E"/>
    <w:rsid w:val="00C04626"/>
    <w:rsid w:val="00C11204"/>
    <w:rsid w:val="00C11EA8"/>
    <w:rsid w:val="00C13655"/>
    <w:rsid w:val="00C13860"/>
    <w:rsid w:val="00C157B7"/>
    <w:rsid w:val="00C160C5"/>
    <w:rsid w:val="00C17BB0"/>
    <w:rsid w:val="00C226C0"/>
    <w:rsid w:val="00C24A6A"/>
    <w:rsid w:val="00C30581"/>
    <w:rsid w:val="00C31423"/>
    <w:rsid w:val="00C327CB"/>
    <w:rsid w:val="00C345A2"/>
    <w:rsid w:val="00C42FE6"/>
    <w:rsid w:val="00C44274"/>
    <w:rsid w:val="00C44F6A"/>
    <w:rsid w:val="00C454A5"/>
    <w:rsid w:val="00C455E8"/>
    <w:rsid w:val="00C459D3"/>
    <w:rsid w:val="00C50F02"/>
    <w:rsid w:val="00C519A8"/>
    <w:rsid w:val="00C543CD"/>
    <w:rsid w:val="00C572F7"/>
    <w:rsid w:val="00C60EA8"/>
    <w:rsid w:val="00C614D1"/>
    <w:rsid w:val="00C6198E"/>
    <w:rsid w:val="00C61F31"/>
    <w:rsid w:val="00C62884"/>
    <w:rsid w:val="00C62AB4"/>
    <w:rsid w:val="00C6353C"/>
    <w:rsid w:val="00C647AB"/>
    <w:rsid w:val="00C64811"/>
    <w:rsid w:val="00C708EA"/>
    <w:rsid w:val="00C70F16"/>
    <w:rsid w:val="00C71821"/>
    <w:rsid w:val="00C71F1D"/>
    <w:rsid w:val="00C75A6B"/>
    <w:rsid w:val="00C76346"/>
    <w:rsid w:val="00C778A5"/>
    <w:rsid w:val="00C832BF"/>
    <w:rsid w:val="00C843C0"/>
    <w:rsid w:val="00C9006D"/>
    <w:rsid w:val="00C95162"/>
    <w:rsid w:val="00C95640"/>
    <w:rsid w:val="00CA1BB0"/>
    <w:rsid w:val="00CA30C7"/>
    <w:rsid w:val="00CA3111"/>
    <w:rsid w:val="00CA5978"/>
    <w:rsid w:val="00CB4989"/>
    <w:rsid w:val="00CB6A37"/>
    <w:rsid w:val="00CB75CC"/>
    <w:rsid w:val="00CB7684"/>
    <w:rsid w:val="00CB7C4D"/>
    <w:rsid w:val="00CC2827"/>
    <w:rsid w:val="00CC5FE9"/>
    <w:rsid w:val="00CC6879"/>
    <w:rsid w:val="00CC7C8F"/>
    <w:rsid w:val="00CD023D"/>
    <w:rsid w:val="00CD1FC4"/>
    <w:rsid w:val="00CD580E"/>
    <w:rsid w:val="00CD5DBD"/>
    <w:rsid w:val="00CD6412"/>
    <w:rsid w:val="00CE0226"/>
    <w:rsid w:val="00CE1E25"/>
    <w:rsid w:val="00CE2B52"/>
    <w:rsid w:val="00CE5014"/>
    <w:rsid w:val="00CE6F35"/>
    <w:rsid w:val="00CF3482"/>
    <w:rsid w:val="00CF62EB"/>
    <w:rsid w:val="00D00410"/>
    <w:rsid w:val="00D034A0"/>
    <w:rsid w:val="00D057C2"/>
    <w:rsid w:val="00D0732C"/>
    <w:rsid w:val="00D077C0"/>
    <w:rsid w:val="00D10544"/>
    <w:rsid w:val="00D12145"/>
    <w:rsid w:val="00D14BD3"/>
    <w:rsid w:val="00D1742B"/>
    <w:rsid w:val="00D20C65"/>
    <w:rsid w:val="00D21061"/>
    <w:rsid w:val="00D271F7"/>
    <w:rsid w:val="00D30099"/>
    <w:rsid w:val="00D317E3"/>
    <w:rsid w:val="00D32134"/>
    <w:rsid w:val="00D322B7"/>
    <w:rsid w:val="00D33D4F"/>
    <w:rsid w:val="00D357A4"/>
    <w:rsid w:val="00D37A71"/>
    <w:rsid w:val="00D4108E"/>
    <w:rsid w:val="00D4136A"/>
    <w:rsid w:val="00D4558B"/>
    <w:rsid w:val="00D51BC8"/>
    <w:rsid w:val="00D52D0D"/>
    <w:rsid w:val="00D533CA"/>
    <w:rsid w:val="00D566FD"/>
    <w:rsid w:val="00D60B2A"/>
    <w:rsid w:val="00D61630"/>
    <w:rsid w:val="00D6163D"/>
    <w:rsid w:val="00D661DC"/>
    <w:rsid w:val="00D662A4"/>
    <w:rsid w:val="00D723BC"/>
    <w:rsid w:val="00D746A8"/>
    <w:rsid w:val="00D74871"/>
    <w:rsid w:val="00D7656C"/>
    <w:rsid w:val="00D80993"/>
    <w:rsid w:val="00D82002"/>
    <w:rsid w:val="00D82BFB"/>
    <w:rsid w:val="00D831A3"/>
    <w:rsid w:val="00D842DA"/>
    <w:rsid w:val="00D86776"/>
    <w:rsid w:val="00D90C8B"/>
    <w:rsid w:val="00D91DD1"/>
    <w:rsid w:val="00D97BE3"/>
    <w:rsid w:val="00DA27EA"/>
    <w:rsid w:val="00DA3711"/>
    <w:rsid w:val="00DA3AE5"/>
    <w:rsid w:val="00DA453C"/>
    <w:rsid w:val="00DC00FB"/>
    <w:rsid w:val="00DC49E3"/>
    <w:rsid w:val="00DC7181"/>
    <w:rsid w:val="00DD46F3"/>
    <w:rsid w:val="00DD6CED"/>
    <w:rsid w:val="00DE3112"/>
    <w:rsid w:val="00DE495D"/>
    <w:rsid w:val="00DE51A5"/>
    <w:rsid w:val="00DE56F2"/>
    <w:rsid w:val="00DF116D"/>
    <w:rsid w:val="00DF169C"/>
    <w:rsid w:val="00DF4DDD"/>
    <w:rsid w:val="00DF6160"/>
    <w:rsid w:val="00E014A7"/>
    <w:rsid w:val="00E044AB"/>
    <w:rsid w:val="00E04A7B"/>
    <w:rsid w:val="00E04EE2"/>
    <w:rsid w:val="00E07783"/>
    <w:rsid w:val="00E136EF"/>
    <w:rsid w:val="00E13D4F"/>
    <w:rsid w:val="00E16FF7"/>
    <w:rsid w:val="00E1732F"/>
    <w:rsid w:val="00E22D4E"/>
    <w:rsid w:val="00E24132"/>
    <w:rsid w:val="00E24640"/>
    <w:rsid w:val="00E26D68"/>
    <w:rsid w:val="00E2759D"/>
    <w:rsid w:val="00E2785A"/>
    <w:rsid w:val="00E27989"/>
    <w:rsid w:val="00E3151A"/>
    <w:rsid w:val="00E35622"/>
    <w:rsid w:val="00E42FE9"/>
    <w:rsid w:val="00E44045"/>
    <w:rsid w:val="00E51366"/>
    <w:rsid w:val="00E57962"/>
    <w:rsid w:val="00E618C4"/>
    <w:rsid w:val="00E64846"/>
    <w:rsid w:val="00E70A4A"/>
    <w:rsid w:val="00E710C6"/>
    <w:rsid w:val="00E71CBF"/>
    <w:rsid w:val="00E7218A"/>
    <w:rsid w:val="00E84C3A"/>
    <w:rsid w:val="00E85446"/>
    <w:rsid w:val="00E863CC"/>
    <w:rsid w:val="00E878EE"/>
    <w:rsid w:val="00E91313"/>
    <w:rsid w:val="00E96D56"/>
    <w:rsid w:val="00E97190"/>
    <w:rsid w:val="00EA0578"/>
    <w:rsid w:val="00EA0A29"/>
    <w:rsid w:val="00EA6EC7"/>
    <w:rsid w:val="00EA7F21"/>
    <w:rsid w:val="00EB104F"/>
    <w:rsid w:val="00EB219C"/>
    <w:rsid w:val="00EB46E5"/>
    <w:rsid w:val="00EB77AF"/>
    <w:rsid w:val="00EC1BDD"/>
    <w:rsid w:val="00EC5168"/>
    <w:rsid w:val="00EC5953"/>
    <w:rsid w:val="00EC75A1"/>
    <w:rsid w:val="00ED0703"/>
    <w:rsid w:val="00ED14BD"/>
    <w:rsid w:val="00EE4E60"/>
    <w:rsid w:val="00EE59EF"/>
    <w:rsid w:val="00EF1362"/>
    <w:rsid w:val="00EF1373"/>
    <w:rsid w:val="00EF33E8"/>
    <w:rsid w:val="00EF47F6"/>
    <w:rsid w:val="00EF4D0F"/>
    <w:rsid w:val="00EF6965"/>
    <w:rsid w:val="00F004EC"/>
    <w:rsid w:val="00F016C7"/>
    <w:rsid w:val="00F042CA"/>
    <w:rsid w:val="00F05D7C"/>
    <w:rsid w:val="00F10F02"/>
    <w:rsid w:val="00F123BE"/>
    <w:rsid w:val="00F12929"/>
    <w:rsid w:val="00F12DEC"/>
    <w:rsid w:val="00F147A1"/>
    <w:rsid w:val="00F1715C"/>
    <w:rsid w:val="00F2110F"/>
    <w:rsid w:val="00F310F8"/>
    <w:rsid w:val="00F35939"/>
    <w:rsid w:val="00F368E1"/>
    <w:rsid w:val="00F45284"/>
    <w:rsid w:val="00F4555E"/>
    <w:rsid w:val="00F45607"/>
    <w:rsid w:val="00F4722B"/>
    <w:rsid w:val="00F5017C"/>
    <w:rsid w:val="00F50B22"/>
    <w:rsid w:val="00F52CE9"/>
    <w:rsid w:val="00F54432"/>
    <w:rsid w:val="00F60D97"/>
    <w:rsid w:val="00F6214F"/>
    <w:rsid w:val="00F659EB"/>
    <w:rsid w:val="00F66BCC"/>
    <w:rsid w:val="00F67B27"/>
    <w:rsid w:val="00F70524"/>
    <w:rsid w:val="00F705D1"/>
    <w:rsid w:val="00F7159A"/>
    <w:rsid w:val="00F718C2"/>
    <w:rsid w:val="00F728FC"/>
    <w:rsid w:val="00F73B4D"/>
    <w:rsid w:val="00F86BA6"/>
    <w:rsid w:val="00F8788B"/>
    <w:rsid w:val="00F908C8"/>
    <w:rsid w:val="00F91FA1"/>
    <w:rsid w:val="00F92122"/>
    <w:rsid w:val="00F938D6"/>
    <w:rsid w:val="00F95542"/>
    <w:rsid w:val="00FA163B"/>
    <w:rsid w:val="00FA187E"/>
    <w:rsid w:val="00FA3807"/>
    <w:rsid w:val="00FA4160"/>
    <w:rsid w:val="00FA6790"/>
    <w:rsid w:val="00FA683E"/>
    <w:rsid w:val="00FA6907"/>
    <w:rsid w:val="00FA72DB"/>
    <w:rsid w:val="00FB1A27"/>
    <w:rsid w:val="00FB5DE8"/>
    <w:rsid w:val="00FB5E67"/>
    <w:rsid w:val="00FB6342"/>
    <w:rsid w:val="00FB65FA"/>
    <w:rsid w:val="00FC0975"/>
    <w:rsid w:val="00FC3D7F"/>
    <w:rsid w:val="00FC5D7C"/>
    <w:rsid w:val="00FC6389"/>
    <w:rsid w:val="00FC6859"/>
    <w:rsid w:val="00FC686F"/>
    <w:rsid w:val="00FD1F8F"/>
    <w:rsid w:val="00FD2F7F"/>
    <w:rsid w:val="00FD77CF"/>
    <w:rsid w:val="00FE420C"/>
    <w:rsid w:val="00FE5F22"/>
    <w:rsid w:val="00FE6AEC"/>
    <w:rsid w:val="00FE7937"/>
    <w:rsid w:val="00FF0F8C"/>
    <w:rsid w:val="00FF0FD7"/>
    <w:rsid w:val="00FF3101"/>
    <w:rsid w:val="00FF4716"/>
    <w:rsid w:val="00FF5ED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B68E64B"/>
  <w14:defaultImageDpi w14:val="32767"/>
  <w15:docId w15:val="{124FB8ED-7FDC-4DF3-BF0E-A016AD2EDD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20028"/>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6454B5"/>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6454B5"/>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6454B5"/>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6454B5"/>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6454B5"/>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6454B5"/>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6454B5"/>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6454B5"/>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6454B5"/>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6454B5"/>
    <w:pPr>
      <w:tabs>
        <w:tab w:val="center" w:pos="4536"/>
        <w:tab w:val="right" w:pos="9072"/>
      </w:tabs>
      <w:spacing w:after="0" w:line="240" w:lineRule="auto"/>
    </w:pPr>
  </w:style>
  <w:style w:type="character" w:customStyle="1" w:styleId="ZpatChar">
    <w:name w:val="Zápatí Char"/>
    <w:basedOn w:val="Standardnpsmoodstavce"/>
    <w:link w:val="Zpat"/>
    <w:uiPriority w:val="99"/>
    <w:rsid w:val="006454B5"/>
    <w:rPr>
      <w:rFonts w:ascii="Verdana" w:hAnsi="Verdana"/>
      <w:sz w:val="20"/>
      <w:szCs w:val="20"/>
    </w:rPr>
  </w:style>
  <w:style w:type="character" w:customStyle="1" w:styleId="Nadpis1Char">
    <w:name w:val="Nadpis 1 Char"/>
    <w:basedOn w:val="Standardnpsmoodstavce"/>
    <w:link w:val="Nadpis1"/>
    <w:uiPriority w:val="9"/>
    <w:rsid w:val="006454B5"/>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6454B5"/>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6454B5"/>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6454B5"/>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6454B5"/>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6454B5"/>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6454B5"/>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6454B5"/>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6454B5"/>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6454B5"/>
    <w:pPr>
      <w:spacing w:after="0" w:line="240" w:lineRule="auto"/>
    </w:pPr>
    <w:rPr>
      <w:rFonts w:ascii="Verdana" w:hAnsi="Verdana"/>
      <w:sz w:val="20"/>
      <w:szCs w:val="20"/>
    </w:rPr>
  </w:style>
  <w:style w:type="paragraph" w:styleId="Citt">
    <w:name w:val="Quote"/>
    <w:basedOn w:val="Normln"/>
    <w:next w:val="Normln"/>
    <w:link w:val="CittChar"/>
    <w:uiPriority w:val="29"/>
    <w:qFormat/>
    <w:rsid w:val="006454B5"/>
    <w:rPr>
      <w:i/>
      <w:iCs/>
      <w:color w:val="000000" w:themeColor="text1"/>
    </w:rPr>
  </w:style>
  <w:style w:type="character" w:customStyle="1" w:styleId="CittChar">
    <w:name w:val="Citát Char"/>
    <w:basedOn w:val="Standardnpsmoodstavce"/>
    <w:link w:val="Citt"/>
    <w:uiPriority w:val="29"/>
    <w:rsid w:val="006454B5"/>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6454B5"/>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6454B5"/>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6454B5"/>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6454B5"/>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6454B5"/>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6454B5"/>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6454B5"/>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6454B5"/>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6454B5"/>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6454B5"/>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6454B5"/>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2">
    <w:name w:val="_Nadpis_2-2"/>
    <w:basedOn w:val="Normln"/>
    <w:next w:val="Normln"/>
    <w:link w:val="Nadpis2-2Char"/>
    <w:qFormat/>
    <w:rsid w:val="00CE1E25"/>
    <w:pPr>
      <w:keepNext/>
      <w:numPr>
        <w:ilvl w:val="1"/>
        <w:numId w:val="14"/>
      </w:numPr>
      <w:spacing w:before="180" w:after="105"/>
      <w:outlineLvl w:val="1"/>
    </w:pPr>
    <w:rPr>
      <w:b/>
    </w:rPr>
  </w:style>
  <w:style w:type="paragraph" w:customStyle="1" w:styleId="Text2-1">
    <w:name w:val="_Text_2-1"/>
    <w:basedOn w:val="Odstavecseseznamem"/>
    <w:link w:val="Text2-1Char"/>
    <w:qFormat/>
    <w:rsid w:val="00CE1E25"/>
    <w:pPr>
      <w:numPr>
        <w:ilvl w:val="2"/>
        <w:numId w:val="14"/>
      </w:numPr>
      <w:spacing w:after="120" w:line="264" w:lineRule="auto"/>
      <w:contextualSpacing w:val="0"/>
      <w:jc w:val="both"/>
    </w:pPr>
    <w:rPr>
      <w:sz w:val="18"/>
      <w:szCs w:val="18"/>
    </w:rPr>
  </w:style>
  <w:style w:type="character" w:customStyle="1" w:styleId="Nadpis2-2Char">
    <w:name w:val="_Nadpis_2-2 Char"/>
    <w:basedOn w:val="Standardnpsmoodstavce"/>
    <w:link w:val="Nadpis2-2"/>
    <w:rsid w:val="00CE1E25"/>
    <w:rPr>
      <w:rFonts w:ascii="Verdana" w:hAnsi="Verdana"/>
      <w:b/>
      <w:sz w:val="20"/>
      <w:szCs w:val="20"/>
    </w:rPr>
  </w:style>
  <w:style w:type="paragraph" w:customStyle="1" w:styleId="Titul1">
    <w:name w:val="_Titul_1"/>
    <w:basedOn w:val="Normln"/>
    <w:qFormat/>
    <w:rsid w:val="00CE1E25"/>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CE1E25"/>
    <w:rPr>
      <w:rFonts w:ascii="Verdana" w:hAnsi="Verdana"/>
    </w:rPr>
  </w:style>
  <w:style w:type="paragraph" w:customStyle="1" w:styleId="Titul2">
    <w:name w:val="_Titul_2"/>
    <w:basedOn w:val="Normln"/>
    <w:qFormat/>
    <w:rsid w:val="00CE1E25"/>
    <w:pPr>
      <w:tabs>
        <w:tab w:val="left" w:pos="6796"/>
      </w:tabs>
      <w:spacing w:after="240" w:line="264" w:lineRule="auto"/>
    </w:pPr>
    <w:rPr>
      <w:b/>
      <w:sz w:val="32"/>
      <w:szCs w:val="32"/>
    </w:rPr>
  </w:style>
  <w:style w:type="paragraph" w:customStyle="1" w:styleId="Tituldatum">
    <w:name w:val="_Titul_datum"/>
    <w:basedOn w:val="Normln"/>
    <w:link w:val="TituldatumChar"/>
    <w:qFormat/>
    <w:rsid w:val="00CE1E25"/>
    <w:pPr>
      <w:spacing w:after="240" w:line="264" w:lineRule="auto"/>
    </w:pPr>
    <w:rPr>
      <w:sz w:val="24"/>
      <w:szCs w:val="24"/>
    </w:rPr>
  </w:style>
  <w:style w:type="character" w:customStyle="1" w:styleId="TituldatumChar">
    <w:name w:val="_Titul_datum Char"/>
    <w:basedOn w:val="Standardnpsmoodstavce"/>
    <w:link w:val="Tituldatum"/>
    <w:rsid w:val="00CE1E25"/>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CE1E25"/>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CE1E25"/>
    <w:pPr>
      <w:numPr>
        <w:ilvl w:val="2"/>
      </w:numPr>
    </w:pPr>
  </w:style>
  <w:style w:type="paragraph" w:customStyle="1" w:styleId="Text1-1">
    <w:name w:val="_Text_1-1"/>
    <w:basedOn w:val="Normln"/>
    <w:link w:val="Text1-1Char"/>
    <w:rsid w:val="00CE1E25"/>
    <w:pPr>
      <w:numPr>
        <w:ilvl w:val="1"/>
        <w:numId w:val="13"/>
      </w:numPr>
      <w:spacing w:after="120" w:line="264" w:lineRule="auto"/>
      <w:jc w:val="both"/>
    </w:pPr>
    <w:rPr>
      <w:sz w:val="18"/>
      <w:szCs w:val="18"/>
    </w:rPr>
  </w:style>
  <w:style w:type="paragraph" w:customStyle="1" w:styleId="Odrka1-1">
    <w:name w:val="_Odrážka_1-1_•"/>
    <w:basedOn w:val="Normln"/>
    <w:link w:val="Odrka1-1Char"/>
    <w:qFormat/>
    <w:rsid w:val="00CE1E25"/>
    <w:pPr>
      <w:numPr>
        <w:numId w:val="10"/>
      </w:numPr>
      <w:spacing w:after="80" w:line="264" w:lineRule="auto"/>
      <w:jc w:val="both"/>
    </w:pPr>
    <w:rPr>
      <w:sz w:val="18"/>
      <w:szCs w:val="18"/>
    </w:rPr>
  </w:style>
  <w:style w:type="character" w:customStyle="1" w:styleId="Text1-1Char">
    <w:name w:val="_Text_1-1 Char"/>
    <w:basedOn w:val="Standardnpsmoodstavce"/>
    <w:link w:val="Text1-1"/>
    <w:rsid w:val="00CE1E25"/>
    <w:rPr>
      <w:rFonts w:ascii="Verdana" w:hAnsi="Verdana"/>
    </w:rPr>
  </w:style>
  <w:style w:type="character" w:customStyle="1" w:styleId="Text1-2Char">
    <w:name w:val="_Text_1-2 Char"/>
    <w:basedOn w:val="Text1-1Char"/>
    <w:link w:val="Text1-2"/>
    <w:rsid w:val="00CE1E25"/>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CE1E25"/>
    <w:rPr>
      <w:rFonts w:ascii="Verdana" w:hAnsi="Verdana"/>
    </w:rPr>
  </w:style>
  <w:style w:type="paragraph" w:customStyle="1" w:styleId="Odrka1-2-">
    <w:name w:val="_Odrážka_1-2_-"/>
    <w:basedOn w:val="Odrka1-1"/>
    <w:qFormat/>
    <w:rsid w:val="00CE1E25"/>
    <w:pPr>
      <w:numPr>
        <w:ilvl w:val="1"/>
      </w:numPr>
    </w:pPr>
  </w:style>
  <w:style w:type="paragraph" w:customStyle="1" w:styleId="Odrka1-3">
    <w:name w:val="_Odrážka_1-3_·"/>
    <w:basedOn w:val="Odrka1-2-"/>
    <w:qFormat/>
    <w:rsid w:val="00CE1E25"/>
    <w:pPr>
      <w:numPr>
        <w:ilvl w:val="2"/>
      </w:numPr>
    </w:pPr>
  </w:style>
  <w:style w:type="paragraph" w:customStyle="1" w:styleId="Odstavec1-1a">
    <w:name w:val="_Odstavec_1-1_a)"/>
    <w:basedOn w:val="Normln"/>
    <w:link w:val="Odstavec1-1aChar"/>
    <w:qFormat/>
    <w:rsid w:val="00CE1E25"/>
    <w:pPr>
      <w:numPr>
        <w:numId w:val="11"/>
      </w:numPr>
      <w:spacing w:after="80" w:line="264" w:lineRule="auto"/>
      <w:jc w:val="both"/>
    </w:pPr>
    <w:rPr>
      <w:sz w:val="18"/>
      <w:szCs w:val="18"/>
    </w:rPr>
  </w:style>
  <w:style w:type="paragraph" w:customStyle="1" w:styleId="Odstavec1-31">
    <w:name w:val="_Odstavec_1-3_1)"/>
    <w:qFormat/>
    <w:rsid w:val="00CE1E25"/>
    <w:pPr>
      <w:numPr>
        <w:ilvl w:val="2"/>
        <w:numId w:val="11"/>
      </w:numPr>
      <w:spacing w:after="90" w:line="276" w:lineRule="auto"/>
    </w:pPr>
    <w:rPr>
      <w:rFonts w:ascii="Verdana" w:hAnsi="Verdana"/>
    </w:rPr>
  </w:style>
  <w:style w:type="paragraph" w:customStyle="1" w:styleId="Textbezslovn">
    <w:name w:val="_Text_bez_číslování"/>
    <w:basedOn w:val="Normln"/>
    <w:link w:val="TextbezslovnChar"/>
    <w:qFormat/>
    <w:rsid w:val="00CE1E25"/>
    <w:pPr>
      <w:spacing w:after="120" w:line="264" w:lineRule="auto"/>
      <w:ind w:left="737"/>
      <w:jc w:val="both"/>
    </w:pPr>
    <w:rPr>
      <w:sz w:val="18"/>
      <w:szCs w:val="18"/>
    </w:rPr>
  </w:style>
  <w:style w:type="paragraph" w:customStyle="1" w:styleId="Zpat0">
    <w:name w:val="_Zápatí"/>
    <w:basedOn w:val="Zpat"/>
    <w:qFormat/>
    <w:rsid w:val="00CE1E25"/>
    <w:pPr>
      <w:jc w:val="right"/>
    </w:pPr>
  </w:style>
  <w:style w:type="character" w:customStyle="1" w:styleId="Tun">
    <w:name w:val="_Tučně"/>
    <w:basedOn w:val="Standardnpsmoodstavce"/>
    <w:qFormat/>
    <w:rsid w:val="00CE1E25"/>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CE1E25"/>
    <w:pPr>
      <w:numPr>
        <w:ilvl w:val="3"/>
      </w:numPr>
    </w:pPr>
  </w:style>
  <w:style w:type="character" w:customStyle="1" w:styleId="Text2-2Char">
    <w:name w:val="_Text_2-2 Char"/>
    <w:basedOn w:val="Text2-1Char"/>
    <w:link w:val="Text2-2"/>
    <w:rsid w:val="00CE1E25"/>
    <w:rPr>
      <w:rFonts w:ascii="Verdana" w:hAnsi="Verdana"/>
    </w:rPr>
  </w:style>
  <w:style w:type="paragraph" w:customStyle="1" w:styleId="Zkratky1">
    <w:name w:val="_Zkratky_1"/>
    <w:basedOn w:val="Normln"/>
    <w:qFormat/>
    <w:rsid w:val="00CE1E25"/>
    <w:pPr>
      <w:tabs>
        <w:tab w:val="right" w:leader="dot" w:pos="1134"/>
      </w:tabs>
      <w:spacing w:after="0" w:line="240" w:lineRule="auto"/>
    </w:pPr>
    <w:rPr>
      <w:b/>
      <w:sz w:val="16"/>
      <w:szCs w:val="18"/>
    </w:rPr>
  </w:style>
  <w:style w:type="paragraph" w:customStyle="1" w:styleId="Seznam1">
    <w:name w:val="_Seznam_[1]"/>
    <w:basedOn w:val="Normln"/>
    <w:qFormat/>
    <w:rsid w:val="00CE1E25"/>
    <w:pPr>
      <w:numPr>
        <w:numId w:val="12"/>
      </w:numPr>
      <w:spacing w:after="60" w:line="264" w:lineRule="auto"/>
      <w:jc w:val="both"/>
    </w:pPr>
    <w:rPr>
      <w:sz w:val="16"/>
      <w:szCs w:val="18"/>
    </w:rPr>
  </w:style>
  <w:style w:type="paragraph" w:customStyle="1" w:styleId="TPSeznam1slovan">
    <w:name w:val="TP_Seznam_[1]_číslovaný"/>
    <w:basedOn w:val="Normln"/>
    <w:rsid w:val="00A62E74"/>
    <w:pPr>
      <w:numPr>
        <w:numId w:val="4"/>
      </w:numPr>
    </w:pPr>
  </w:style>
  <w:style w:type="paragraph" w:customStyle="1" w:styleId="Zkratky2">
    <w:name w:val="_Zkratky_2"/>
    <w:basedOn w:val="Normln"/>
    <w:qFormat/>
    <w:rsid w:val="00CE1E25"/>
    <w:pPr>
      <w:spacing w:after="0" w:line="240" w:lineRule="auto"/>
    </w:pPr>
    <w:rPr>
      <w:sz w:val="16"/>
      <w:szCs w:val="16"/>
    </w:rPr>
  </w:style>
  <w:style w:type="character" w:customStyle="1" w:styleId="Tun-ZRUIT">
    <w:name w:val="_Tučně-ZRUŠIT"/>
    <w:basedOn w:val="Standardnpsmoodstavce"/>
    <w:qFormat/>
    <w:rsid w:val="00CE1E25"/>
    <w:rPr>
      <w:b w:val="0"/>
      <w:i w:val="0"/>
    </w:rPr>
  </w:style>
  <w:style w:type="paragraph" w:customStyle="1" w:styleId="Nadpisbezsl1-2">
    <w:name w:val="_Nadpis_bez_čísl_1-2"/>
    <w:next w:val="Normln"/>
    <w:qFormat/>
    <w:rsid w:val="00CE1E25"/>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CE1E25"/>
    <w:pPr>
      <w:spacing w:after="120" w:line="264" w:lineRule="auto"/>
      <w:jc w:val="both"/>
    </w:pPr>
    <w:rPr>
      <w:sz w:val="18"/>
      <w:szCs w:val="18"/>
    </w:rPr>
  </w:style>
  <w:style w:type="character" w:customStyle="1" w:styleId="TextbezodsazenChar">
    <w:name w:val="_Text_bez_odsazení Char"/>
    <w:basedOn w:val="Standardnpsmoodstavce"/>
    <w:link w:val="Textbezodsazen"/>
    <w:rsid w:val="00CE1E25"/>
    <w:rPr>
      <w:rFonts w:ascii="Verdana" w:hAnsi="Verdana"/>
    </w:rPr>
  </w:style>
  <w:style w:type="paragraph" w:customStyle="1" w:styleId="ZTPinfo-text">
    <w:name w:val="_ZTP_info-text"/>
    <w:basedOn w:val="Textbezslovn"/>
    <w:link w:val="ZTPinfo-textChar"/>
    <w:qFormat/>
    <w:rsid w:val="00CE1E25"/>
    <w:pPr>
      <w:ind w:left="0"/>
    </w:pPr>
    <w:rPr>
      <w:i/>
      <w:color w:val="00A1E0"/>
    </w:rPr>
  </w:style>
  <w:style w:type="character" w:customStyle="1" w:styleId="ZTPinfo-textChar">
    <w:name w:val="_ZTP_info-text Char"/>
    <w:basedOn w:val="Standardnpsmoodstavce"/>
    <w:link w:val="ZTPinfo-text"/>
    <w:rsid w:val="00CE1E25"/>
    <w:rPr>
      <w:rFonts w:ascii="Verdana" w:hAnsi="Verdana"/>
      <w:i/>
      <w:color w:val="00A1E0"/>
    </w:rPr>
  </w:style>
  <w:style w:type="paragraph" w:customStyle="1" w:styleId="ZTPinfo-text-odr">
    <w:name w:val="_ZTP_info-text-odr"/>
    <w:basedOn w:val="ZTPinfo-text"/>
    <w:link w:val="ZTPinfo-text-odrChar"/>
    <w:qFormat/>
    <w:rsid w:val="00CE1E25"/>
    <w:pPr>
      <w:numPr>
        <w:numId w:val="15"/>
      </w:numPr>
    </w:pPr>
  </w:style>
  <w:style w:type="character" w:customStyle="1" w:styleId="ZTPinfo-text-odrChar">
    <w:name w:val="_ZTP_info-text-odr Char"/>
    <w:basedOn w:val="ZTPinfo-textChar"/>
    <w:link w:val="ZTPinfo-text-odr"/>
    <w:rsid w:val="00CE1E25"/>
    <w:rPr>
      <w:rFonts w:ascii="Verdana" w:hAnsi="Verdana"/>
      <w:i/>
      <w:color w:val="00A1E0"/>
    </w:rPr>
  </w:style>
  <w:style w:type="paragraph" w:customStyle="1" w:styleId="Tabulka">
    <w:name w:val="_Tabulka"/>
    <w:basedOn w:val="Normln"/>
    <w:qFormat/>
    <w:rsid w:val="00CE1E25"/>
    <w:pPr>
      <w:spacing w:before="40" w:after="40" w:line="240" w:lineRule="auto"/>
      <w:jc w:val="both"/>
    </w:pPr>
    <w:rPr>
      <w:sz w:val="18"/>
      <w:szCs w:val="18"/>
    </w:rPr>
  </w:style>
  <w:style w:type="character" w:customStyle="1" w:styleId="TextbezslovnChar">
    <w:name w:val="_Text_bez_číslování Char"/>
    <w:basedOn w:val="Standardnpsmoodstavce"/>
    <w:link w:val="Textbezslovn"/>
    <w:rsid w:val="00CE1E25"/>
    <w:rPr>
      <w:rFonts w:ascii="Verdana" w:hAnsi="Verdana"/>
    </w:rPr>
  </w:style>
  <w:style w:type="paragraph" w:customStyle="1" w:styleId="TPText-1odrka">
    <w:name w:val="TP_Text-1_• odrážka"/>
    <w:basedOn w:val="Normln"/>
    <w:qFormat/>
    <w:rsid w:val="00E85446"/>
    <w:pPr>
      <w:numPr>
        <w:numId w:val="5"/>
      </w:numPr>
      <w:spacing w:before="40" w:after="0" w:line="240" w:lineRule="auto"/>
      <w:jc w:val="both"/>
    </w:pPr>
    <w:rPr>
      <w:rFonts w:ascii="Calibri" w:eastAsia="Calibri" w:hAnsi="Calibri" w:cs="Arial"/>
      <w:snapToGrid w:val="0"/>
      <w:szCs w:val="22"/>
    </w:rPr>
  </w:style>
  <w:style w:type="character" w:customStyle="1" w:styleId="Nzevakce">
    <w:name w:val="_Název_akce"/>
    <w:basedOn w:val="Standardnpsmoodstavce"/>
    <w:qFormat/>
    <w:rsid w:val="00CE1E25"/>
    <w:rPr>
      <w:rFonts w:ascii="Verdana" w:hAnsi="Verdana"/>
      <w:b/>
      <w:sz w:val="36"/>
    </w:rPr>
  </w:style>
  <w:style w:type="paragraph" w:customStyle="1" w:styleId="Odrka1-4">
    <w:name w:val="_Odrážka_1-4_•"/>
    <w:basedOn w:val="Odrka1-1"/>
    <w:link w:val="Odrka1-4Char"/>
    <w:qFormat/>
    <w:rsid w:val="00CE1E25"/>
    <w:pPr>
      <w:numPr>
        <w:ilvl w:val="3"/>
      </w:numPr>
    </w:pPr>
  </w:style>
  <w:style w:type="character" w:customStyle="1" w:styleId="Odstavec1-1aChar">
    <w:name w:val="_Odstavec_1-1_a) Char"/>
    <w:basedOn w:val="Standardnpsmoodstavce"/>
    <w:link w:val="Odstavec1-1a"/>
    <w:rsid w:val="00CE1E25"/>
    <w:rPr>
      <w:rFonts w:ascii="Verdana" w:hAnsi="Verdana"/>
    </w:rPr>
  </w:style>
  <w:style w:type="paragraph" w:customStyle="1" w:styleId="Zpatvlevo">
    <w:name w:val="_Zápatí_vlevo"/>
    <w:basedOn w:val="Zpatvpravo"/>
    <w:qFormat/>
    <w:rsid w:val="00CE1E25"/>
    <w:pPr>
      <w:jc w:val="left"/>
    </w:pPr>
  </w:style>
  <w:style w:type="paragraph" w:customStyle="1" w:styleId="Zpatvpravo">
    <w:name w:val="_Zápatí_vpravo"/>
    <w:qFormat/>
    <w:rsid w:val="00CE1E25"/>
    <w:pPr>
      <w:spacing w:after="0" w:line="240" w:lineRule="auto"/>
      <w:jc w:val="right"/>
    </w:pPr>
    <w:rPr>
      <w:rFonts w:ascii="Verdana" w:hAnsi="Verdana"/>
      <w:sz w:val="12"/>
    </w:rPr>
  </w:style>
  <w:style w:type="character" w:customStyle="1" w:styleId="Znaka">
    <w:name w:val="_Značka"/>
    <w:basedOn w:val="Standardnpsmoodstavce"/>
    <w:rsid w:val="00CE1E25"/>
    <w:rPr>
      <w:rFonts w:ascii="Verdana" w:hAnsi="Verdana"/>
      <w:b/>
      <w:sz w:val="36"/>
    </w:rPr>
  </w:style>
  <w:style w:type="paragraph" w:customStyle="1" w:styleId="ZTPinfo-text-odr0">
    <w:name w:val="_ZTP_info-text-odr_•"/>
    <w:basedOn w:val="ZTPinfo-text-odr"/>
    <w:link w:val="ZTPinfo-text-odrChar0"/>
    <w:qFormat/>
    <w:rsid w:val="00CE1E25"/>
    <w:pPr>
      <w:numPr>
        <w:ilvl w:val="1"/>
      </w:numPr>
      <w:spacing w:after="80"/>
      <w:contextualSpacing/>
    </w:pPr>
  </w:style>
  <w:style w:type="character" w:customStyle="1" w:styleId="ZTPinfo-text-odrChar0">
    <w:name w:val="_ZTP_info-text-odr_• Char"/>
    <w:basedOn w:val="ZTPinfo-text-odrChar"/>
    <w:link w:val="ZTPinfo-text-odr0"/>
    <w:rsid w:val="00CE1E25"/>
    <w:rPr>
      <w:rFonts w:ascii="Verdana" w:hAnsi="Verdana"/>
      <w:i/>
      <w:color w:val="00A1E0"/>
    </w:rPr>
  </w:style>
  <w:style w:type="paragraph" w:customStyle="1" w:styleId="Tabulka-9">
    <w:name w:val="_Tabulka-9"/>
    <w:basedOn w:val="Textbezodsazen"/>
    <w:qFormat/>
    <w:rsid w:val="00CE1E25"/>
    <w:pPr>
      <w:spacing w:before="40" w:after="40" w:line="240" w:lineRule="auto"/>
      <w:jc w:val="left"/>
    </w:pPr>
  </w:style>
  <w:style w:type="paragraph" w:customStyle="1" w:styleId="Tabulka-8">
    <w:name w:val="_Tabulka-8"/>
    <w:basedOn w:val="Tabulka-9"/>
    <w:qFormat/>
    <w:rsid w:val="00CE1E25"/>
    <w:rPr>
      <w:sz w:val="16"/>
    </w:rPr>
  </w:style>
  <w:style w:type="paragraph" w:customStyle="1" w:styleId="ZTPinfo-text-odr1">
    <w:name w:val="_ZTP_info-text-odr_••"/>
    <w:basedOn w:val="ZTPinfo-text-odr0"/>
    <w:qFormat/>
    <w:rsid w:val="00BF128C"/>
    <w:pPr>
      <w:ind w:left="1701"/>
    </w:pPr>
  </w:style>
  <w:style w:type="paragraph" w:customStyle="1" w:styleId="Odstavec1-4a">
    <w:name w:val="_Odstavec_1-4_(a)"/>
    <w:basedOn w:val="Odstavec1-1a"/>
    <w:link w:val="Odstavec1-4aChar"/>
    <w:qFormat/>
    <w:rsid w:val="00CE1E25"/>
    <w:pPr>
      <w:numPr>
        <w:ilvl w:val="3"/>
      </w:numPr>
    </w:pPr>
  </w:style>
  <w:style w:type="character" w:customStyle="1" w:styleId="Odstavec1-4aChar">
    <w:name w:val="_Odstavec_1-4_(a) Char"/>
    <w:basedOn w:val="Odstavec1-1aChar"/>
    <w:link w:val="Odstavec1-4a"/>
    <w:rsid w:val="00CE1E25"/>
    <w:rPr>
      <w:rFonts w:ascii="Verdana" w:hAnsi="Verdana"/>
    </w:rPr>
  </w:style>
  <w:style w:type="table" w:customStyle="1" w:styleId="TabulkaS-zahlzap">
    <w:name w:val="_Tabulka_SŽ-zahl+zap"/>
    <w:basedOn w:val="Mkatabulky"/>
    <w:uiPriority w:val="99"/>
    <w:rsid w:val="00CE1E25"/>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CE1E25"/>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CE1E25"/>
    <w:pPr>
      <w:spacing w:before="20" w:after="20"/>
    </w:pPr>
    <w:rPr>
      <w:sz w:val="14"/>
    </w:rPr>
  </w:style>
  <w:style w:type="table" w:customStyle="1" w:styleId="TKPTabulka">
    <w:name w:val="_TKP_Tabulka"/>
    <w:basedOn w:val="Normlntabulka"/>
    <w:uiPriority w:val="99"/>
    <w:rsid w:val="00CE1E25"/>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Odrka1-5-">
    <w:name w:val="_Odrážka_1-5_-"/>
    <w:basedOn w:val="Odrka1-4"/>
    <w:link w:val="Odrka1-5-Char"/>
    <w:qFormat/>
    <w:rsid w:val="00CE1E25"/>
    <w:pPr>
      <w:numPr>
        <w:ilvl w:val="4"/>
      </w:numPr>
      <w:spacing w:after="90"/>
    </w:pPr>
  </w:style>
  <w:style w:type="character" w:customStyle="1" w:styleId="Odrka1-5-Char">
    <w:name w:val="_Odrážka_1-5_- Char"/>
    <w:basedOn w:val="Standardnpsmoodstavce"/>
    <w:link w:val="Odrka1-5-"/>
    <w:rsid w:val="00CE1E25"/>
    <w:rPr>
      <w:rFonts w:ascii="Verdana" w:hAnsi="Verdana"/>
    </w:rPr>
  </w:style>
  <w:style w:type="table" w:customStyle="1" w:styleId="TabZTPbez">
    <w:name w:val="_Tab_ZTP_bez"/>
    <w:basedOn w:val="Mkatabulky"/>
    <w:uiPriority w:val="99"/>
    <w:rsid w:val="00CE1E25"/>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CE1E25"/>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paragraph" w:customStyle="1" w:styleId="TextbezslBEZMEZER">
    <w:name w:val="_Text_bez_čísl_BEZ_MEZER"/>
    <w:basedOn w:val="Textbezslovn"/>
    <w:link w:val="TextbezslBEZMEZERChar"/>
    <w:qFormat/>
    <w:rsid w:val="00CE1E25"/>
    <w:pPr>
      <w:spacing w:after="0"/>
    </w:pPr>
  </w:style>
  <w:style w:type="character" w:customStyle="1" w:styleId="TextbezslBEZMEZERChar">
    <w:name w:val="_Text_bez_čísl_BEZ_MEZER Char"/>
    <w:basedOn w:val="TextbezslovnChar"/>
    <w:link w:val="TextbezslBEZMEZER"/>
    <w:rsid w:val="00CE1E25"/>
    <w:rPr>
      <w:rFonts w:ascii="Verdana" w:hAnsi="Verdana"/>
    </w:rPr>
  </w:style>
  <w:style w:type="paragraph" w:customStyle="1" w:styleId="Nadpisbezsl2-1">
    <w:name w:val="_Nadpis_bez_čísl_2-1"/>
    <w:basedOn w:val="Textbezslovn"/>
    <w:qFormat/>
    <w:rsid w:val="00CE1E25"/>
    <w:pPr>
      <w:keepNext/>
      <w:spacing w:before="120"/>
    </w:pPr>
    <w:rPr>
      <w:b/>
    </w:rPr>
  </w:style>
  <w:style w:type="character" w:customStyle="1" w:styleId="Odrka1-4Char">
    <w:name w:val="_Odrážka_1-4_• Char"/>
    <w:basedOn w:val="Odrka1-1Char"/>
    <w:link w:val="Odrka1-4"/>
    <w:rsid w:val="00CE1E25"/>
    <w:rPr>
      <w:rFonts w:ascii="Verdana" w:hAnsi="Verdana"/>
    </w:rPr>
  </w:style>
  <w:style w:type="paragraph" w:customStyle="1" w:styleId="Odstavec1-2i">
    <w:name w:val="_Odstavec_1-2_i)"/>
    <w:basedOn w:val="Odstavec1-1a"/>
    <w:qFormat/>
    <w:rsid w:val="00CE1E25"/>
    <w:pPr>
      <w:numPr>
        <w:ilvl w:val="1"/>
      </w:numPr>
    </w:pPr>
  </w:style>
  <w:style w:type="table" w:customStyle="1" w:styleId="TabulkaS-zhlav1">
    <w:name w:val="_Tabulka_SŽ-záhlaví1"/>
    <w:basedOn w:val="Normlntabulka"/>
    <w:uiPriority w:val="99"/>
    <w:rsid w:val="00CE1E25"/>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NADPIS1-1">
    <w:name w:val="_NADPIS_1-1"/>
    <w:basedOn w:val="Odstavecseseznamem"/>
    <w:next w:val="Normln"/>
    <w:link w:val="NADPIS1-1Char"/>
    <w:qFormat/>
    <w:rsid w:val="00CE1E25"/>
    <w:pPr>
      <w:keepNext/>
      <w:numPr>
        <w:numId w:val="13"/>
      </w:numPr>
      <w:spacing w:before="280" w:after="120" w:line="264" w:lineRule="auto"/>
      <w:outlineLvl w:val="0"/>
    </w:pPr>
    <w:rPr>
      <w:b/>
      <w:caps/>
      <w:sz w:val="22"/>
      <w:szCs w:val="18"/>
    </w:rPr>
  </w:style>
  <w:style w:type="character" w:customStyle="1" w:styleId="NADPIS1-1Char">
    <w:name w:val="_NADPIS_1-1 Char"/>
    <w:basedOn w:val="Standardnpsmoodstavce"/>
    <w:link w:val="NADPIS1-1"/>
    <w:rsid w:val="00CE1E25"/>
    <w:rPr>
      <w:rFonts w:ascii="Verdana" w:hAnsi="Verdana"/>
      <w:b/>
      <w:caps/>
      <w:sz w:val="22"/>
    </w:rPr>
  </w:style>
  <w:style w:type="paragraph" w:customStyle="1" w:styleId="NADPIS2-1">
    <w:name w:val="_NADPIS_2-1"/>
    <w:basedOn w:val="Odstavecseseznamem"/>
    <w:next w:val="Normln"/>
    <w:link w:val="NADPIS2-1Char"/>
    <w:qFormat/>
    <w:rsid w:val="00CE1E25"/>
    <w:pPr>
      <w:keepNext/>
      <w:numPr>
        <w:numId w:val="14"/>
      </w:numPr>
      <w:spacing w:before="285" w:after="105" w:line="264" w:lineRule="auto"/>
      <w:contextualSpacing w:val="0"/>
      <w:outlineLvl w:val="0"/>
    </w:pPr>
    <w:rPr>
      <w:b/>
      <w:caps/>
      <w:sz w:val="22"/>
      <w:szCs w:val="18"/>
    </w:rPr>
  </w:style>
  <w:style w:type="character" w:customStyle="1" w:styleId="NADPIS2-1Char">
    <w:name w:val="_NADPIS_2-1 Char"/>
    <w:basedOn w:val="Standardnpsmoodstavce"/>
    <w:link w:val="NADPIS2-1"/>
    <w:rsid w:val="00CE1E25"/>
    <w:rPr>
      <w:rFonts w:ascii="Verdana" w:hAnsi="Verdana"/>
      <w:b/>
      <w:caps/>
      <w:sz w:val="22"/>
    </w:rPr>
  </w:style>
  <w:style w:type="paragraph" w:customStyle="1" w:styleId="Odrka1-6">
    <w:name w:val="_Odrážka_1-6_·"/>
    <w:basedOn w:val="Odrka1-5-"/>
    <w:qFormat/>
    <w:rsid w:val="00CE1E25"/>
    <w:pPr>
      <w:numPr>
        <w:ilvl w:val="5"/>
      </w:numPr>
    </w:pPr>
  </w:style>
  <w:style w:type="paragraph" w:customStyle="1" w:styleId="Odstavec1-5i">
    <w:name w:val="_Odstavec_1-5_(i)"/>
    <w:basedOn w:val="Odstavec1-1a"/>
    <w:qFormat/>
    <w:rsid w:val="00CE1E25"/>
    <w:pPr>
      <w:numPr>
        <w:ilvl w:val="4"/>
      </w:numPr>
    </w:pPr>
  </w:style>
  <w:style w:type="paragraph" w:customStyle="1" w:styleId="Odstavec1-61">
    <w:name w:val="_Odstavec_1-6_(1)"/>
    <w:basedOn w:val="Odstavec1-1a"/>
    <w:link w:val="Odstavec1-61Char"/>
    <w:qFormat/>
    <w:rsid w:val="00CE1E25"/>
    <w:pPr>
      <w:numPr>
        <w:ilvl w:val="5"/>
      </w:numPr>
      <w:spacing w:after="90"/>
    </w:pPr>
  </w:style>
  <w:style w:type="character" w:customStyle="1" w:styleId="Odstavec1-61Char">
    <w:name w:val="_Odstavec_1-6_(1) Char"/>
    <w:basedOn w:val="Odstavec1-1aChar"/>
    <w:link w:val="Odstavec1-61"/>
    <w:rsid w:val="00CE1E25"/>
    <w:rPr>
      <w:rFonts w:ascii="Verdana" w:hAnsi="Verdana"/>
    </w:rPr>
  </w:style>
  <w:style w:type="paragraph" w:customStyle="1" w:styleId="Nadpisbezsl1-1rove1">
    <w:name w:val="_Nadpis_bez_čísl_1-1_úroveň1"/>
    <w:basedOn w:val="Odstavecseseznamem"/>
    <w:next w:val="Normln"/>
    <w:link w:val="Nadpisbezsl1-1rove1Char"/>
    <w:qFormat/>
    <w:rsid w:val="00CE1E25"/>
    <w:pPr>
      <w:keepNext/>
      <w:spacing w:before="280" w:after="120" w:line="264" w:lineRule="auto"/>
      <w:ind w:left="0"/>
      <w:outlineLvl w:val="0"/>
    </w:pPr>
    <w:rPr>
      <w:b/>
      <w:caps/>
      <w:sz w:val="22"/>
      <w:szCs w:val="18"/>
    </w:rPr>
  </w:style>
  <w:style w:type="table" w:customStyle="1" w:styleId="Tabulka11">
    <w:name w:val="_Tabulka_11"/>
    <w:basedOn w:val="Mkatabulky"/>
    <w:uiPriority w:val="99"/>
    <w:rsid w:val="004F2730"/>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12">
    <w:name w:val="_Tabulka_12"/>
    <w:basedOn w:val="Mkatabulky"/>
    <w:uiPriority w:val="99"/>
    <w:rsid w:val="004F2730"/>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13">
    <w:name w:val="_Tabulka_13"/>
    <w:basedOn w:val="Mkatabulky"/>
    <w:uiPriority w:val="99"/>
    <w:rsid w:val="004F2730"/>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Nevyeenzmnka">
    <w:name w:val="Unresolved Mention"/>
    <w:basedOn w:val="Standardnpsmoodstavce"/>
    <w:uiPriority w:val="99"/>
    <w:semiHidden/>
    <w:unhideWhenUsed/>
    <w:rsid w:val="00041922"/>
    <w:rPr>
      <w:color w:val="605E5C"/>
      <w:shd w:val="clear" w:color="auto" w:fill="E1DFDD"/>
    </w:rPr>
  </w:style>
  <w:style w:type="character" w:customStyle="1" w:styleId="Nadpisbezsl1-1rove1Char">
    <w:name w:val="_Nadpis_bez_čísl_1-1_úroveň1 Char"/>
    <w:basedOn w:val="Standardnpsmoodstavce"/>
    <w:link w:val="Nadpisbezsl1-1rove1"/>
    <w:rsid w:val="00CE1E25"/>
    <w:rPr>
      <w:rFonts w:ascii="Verdana" w:hAnsi="Verdana"/>
      <w:b/>
      <w:caps/>
      <w:sz w:val="22"/>
    </w:rPr>
  </w:style>
  <w:style w:type="paragraph" w:customStyle="1" w:styleId="Nadpisbezsl1-1zkl-text">
    <w:name w:val="_Nadpis_bez_čísl_1-1_zákl-text"/>
    <w:next w:val="Normln"/>
    <w:qFormat/>
    <w:rsid w:val="00CE1E25"/>
    <w:pPr>
      <w:keepNext/>
      <w:spacing w:before="280" w:after="120"/>
    </w:pPr>
    <w:rPr>
      <w:rFonts w:ascii="Verdana" w:hAnsi="Verdana"/>
      <w:b/>
      <w:caps/>
      <w:sz w:val="22"/>
    </w:rPr>
  </w:style>
  <w:style w:type="paragraph" w:customStyle="1" w:styleId="Nadpis2-10">
    <w:name w:val="_Nadpis_2-1"/>
    <w:next w:val="Normln"/>
    <w:qFormat/>
    <w:rsid w:val="00056FBE"/>
    <w:pPr>
      <w:keepNext/>
      <w:tabs>
        <w:tab w:val="num" w:pos="737"/>
      </w:tabs>
      <w:spacing w:before="280" w:after="120"/>
      <w:ind w:left="737" w:hanging="737"/>
      <w:outlineLvl w:val="0"/>
    </w:pPr>
    <w:rPr>
      <w:rFonts w:ascii="Verdana" w:hAnsi="Verdana"/>
      <w:b/>
      <w:caps/>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0299539">
      <w:bodyDiv w:val="1"/>
      <w:marLeft w:val="0"/>
      <w:marRight w:val="0"/>
      <w:marTop w:val="0"/>
      <w:marBottom w:val="0"/>
      <w:divBdr>
        <w:top w:val="none" w:sz="0" w:space="0" w:color="auto"/>
        <w:left w:val="none" w:sz="0" w:space="0" w:color="auto"/>
        <w:bottom w:val="none" w:sz="0" w:space="0" w:color="auto"/>
        <w:right w:val="none" w:sz="0" w:space="0" w:color="auto"/>
      </w:divBdr>
    </w:div>
    <w:div w:id="673190927">
      <w:bodyDiv w:val="1"/>
      <w:marLeft w:val="0"/>
      <w:marRight w:val="0"/>
      <w:marTop w:val="0"/>
      <w:marBottom w:val="0"/>
      <w:divBdr>
        <w:top w:val="none" w:sz="0" w:space="0" w:color="auto"/>
        <w:left w:val="none" w:sz="0" w:space="0" w:color="auto"/>
        <w:bottom w:val="none" w:sz="0" w:space="0" w:color="auto"/>
        <w:right w:val="none" w:sz="0" w:space="0" w:color="auto"/>
      </w:divBdr>
    </w:div>
    <w:div w:id="816191255">
      <w:bodyDiv w:val="1"/>
      <w:marLeft w:val="0"/>
      <w:marRight w:val="0"/>
      <w:marTop w:val="0"/>
      <w:marBottom w:val="0"/>
      <w:divBdr>
        <w:top w:val="none" w:sz="0" w:space="0" w:color="auto"/>
        <w:left w:val="none" w:sz="0" w:space="0" w:color="auto"/>
        <w:bottom w:val="none" w:sz="0" w:space="0" w:color="auto"/>
        <w:right w:val="none" w:sz="0" w:space="0" w:color="auto"/>
      </w:divBdr>
    </w:div>
    <w:div w:id="992828437">
      <w:bodyDiv w:val="1"/>
      <w:marLeft w:val="0"/>
      <w:marRight w:val="0"/>
      <w:marTop w:val="0"/>
      <w:marBottom w:val="0"/>
      <w:divBdr>
        <w:top w:val="none" w:sz="0" w:space="0" w:color="auto"/>
        <w:left w:val="none" w:sz="0" w:space="0" w:color="auto"/>
        <w:bottom w:val="none" w:sz="0" w:space="0" w:color="auto"/>
        <w:right w:val="none" w:sz="0" w:space="0" w:color="auto"/>
      </w:divBdr>
    </w:div>
    <w:div w:id="1504855093">
      <w:bodyDiv w:val="1"/>
      <w:marLeft w:val="0"/>
      <w:marRight w:val="0"/>
      <w:marTop w:val="0"/>
      <w:marBottom w:val="0"/>
      <w:divBdr>
        <w:top w:val="none" w:sz="0" w:space="0" w:color="auto"/>
        <w:left w:val="none" w:sz="0" w:space="0" w:color="auto"/>
        <w:bottom w:val="none" w:sz="0" w:space="0" w:color="auto"/>
        <w:right w:val="none" w:sz="0" w:space="0" w:color="auto"/>
      </w:divBdr>
    </w:div>
    <w:div w:id="1571112895">
      <w:bodyDiv w:val="1"/>
      <w:marLeft w:val="0"/>
      <w:marRight w:val="0"/>
      <w:marTop w:val="0"/>
      <w:marBottom w:val="0"/>
      <w:divBdr>
        <w:top w:val="none" w:sz="0" w:space="0" w:color="auto"/>
        <w:left w:val="none" w:sz="0" w:space="0" w:color="auto"/>
        <w:bottom w:val="none" w:sz="0" w:space="0" w:color="auto"/>
        <w:right w:val="none" w:sz="0" w:space="0" w:color="auto"/>
      </w:divBdr>
    </w:div>
    <w:div w:id="1652828049">
      <w:bodyDiv w:val="1"/>
      <w:marLeft w:val="0"/>
      <w:marRight w:val="0"/>
      <w:marTop w:val="0"/>
      <w:marBottom w:val="0"/>
      <w:divBdr>
        <w:top w:val="none" w:sz="0" w:space="0" w:color="auto"/>
        <w:left w:val="none" w:sz="0" w:space="0" w:color="auto"/>
        <w:bottom w:val="none" w:sz="0" w:space="0" w:color="auto"/>
        <w:right w:val="none" w:sz="0" w:space="0" w:color="auto"/>
      </w:divBdr>
    </w:div>
    <w:div w:id="1659186086">
      <w:bodyDiv w:val="1"/>
      <w:marLeft w:val="0"/>
      <w:marRight w:val="0"/>
      <w:marTop w:val="0"/>
      <w:marBottom w:val="0"/>
      <w:divBdr>
        <w:top w:val="none" w:sz="0" w:space="0" w:color="auto"/>
        <w:left w:val="none" w:sz="0" w:space="0" w:color="auto"/>
        <w:bottom w:val="none" w:sz="0" w:space="0" w:color="auto"/>
        <w:right w:val="none" w:sz="0" w:space="0" w:color="auto"/>
      </w:divBdr>
    </w:div>
    <w:div w:id="1775396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datashare.spravazeleznic.cz/ad/index.php/s/KJOc7vSEcDWVmYL"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Maly@spravazeleznic.cz"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modernizace.spravazeleznic.cz/nastroje/sablonyzameruprojektu"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intranet.spravazeleznic.cz/sites/GR-O6/Veejn%20dokumenty/Podklady%20pro%20zhotovitele/Prok%C3%A1z%C3%A1n%C3%AD%20n%C3%A1vratnosti%20FVE" TargetMode="External"/><Relationship Id="rId23" Type="http://schemas.openxmlformats.org/officeDocument/2006/relationships/glossaryDocument" Target="glossary/document.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emf"/><Relationship Id="rId22" Type="http://schemas.microsoft.com/office/2011/relationships/people" Target="people.xml"/></Relationships>
</file>

<file path=word/_rels/header3.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apant\Documents\PR&#193;CE\Prost&#225;%20elektrizace%20v&#269;.%20ETCS%20trati%20Vset&#237;n%20-%20Velk&#233;%20Karlovice\ZTP_ZP_vzor_250218%20preklop%20O6%2011_03_2025.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82CE62724DC4CFA97D4B51216F06BE5"/>
        <w:category>
          <w:name w:val="Obecné"/>
          <w:gallery w:val="placeholder"/>
        </w:category>
        <w:types>
          <w:type w:val="bbPlcHdr"/>
        </w:types>
        <w:behaviors>
          <w:behavior w:val="content"/>
        </w:behaviors>
        <w:guid w:val="{BD279798-840C-4C0F-888D-762D8504687E}"/>
      </w:docPartPr>
      <w:docPartBody>
        <w:p w:rsidR="004353D1" w:rsidRDefault="004353D1">
          <w:pPr>
            <w:pStyle w:val="D82CE62724DC4CFA97D4B51216F06BE5"/>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Verdana-Bold">
    <w:altName w:val="Verdana"/>
    <w:panose1 w:val="00000000000000000000"/>
    <w:charset w:val="00"/>
    <w:family w:val="swiss"/>
    <w:notTrueType/>
    <w:pitch w:val="default"/>
    <w:sig w:usb0="00000007" w:usb1="00000000" w:usb2="00000000" w:usb3="00000000" w:csb0="00000003"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53D1"/>
    <w:rsid w:val="00026B55"/>
    <w:rsid w:val="00035929"/>
    <w:rsid w:val="00043921"/>
    <w:rsid w:val="0007231F"/>
    <w:rsid w:val="000B2BC3"/>
    <w:rsid w:val="00133C82"/>
    <w:rsid w:val="001410A2"/>
    <w:rsid w:val="001F091C"/>
    <w:rsid w:val="002003CA"/>
    <w:rsid w:val="00216516"/>
    <w:rsid w:val="002477B6"/>
    <w:rsid w:val="002A0CF9"/>
    <w:rsid w:val="002E7826"/>
    <w:rsid w:val="00302227"/>
    <w:rsid w:val="00315193"/>
    <w:rsid w:val="00317BD6"/>
    <w:rsid w:val="003327CE"/>
    <w:rsid w:val="0033431E"/>
    <w:rsid w:val="003A64BA"/>
    <w:rsid w:val="003D3020"/>
    <w:rsid w:val="003F5BE6"/>
    <w:rsid w:val="004175EC"/>
    <w:rsid w:val="004353D1"/>
    <w:rsid w:val="00444A49"/>
    <w:rsid w:val="004565A6"/>
    <w:rsid w:val="0048063F"/>
    <w:rsid w:val="004A3DC7"/>
    <w:rsid w:val="004C1971"/>
    <w:rsid w:val="00522D81"/>
    <w:rsid w:val="00525906"/>
    <w:rsid w:val="00527197"/>
    <w:rsid w:val="00537BF4"/>
    <w:rsid w:val="00594450"/>
    <w:rsid w:val="005A41E3"/>
    <w:rsid w:val="005B715C"/>
    <w:rsid w:val="00662EEE"/>
    <w:rsid w:val="00690946"/>
    <w:rsid w:val="006926D2"/>
    <w:rsid w:val="00696663"/>
    <w:rsid w:val="006C0E11"/>
    <w:rsid w:val="006D7438"/>
    <w:rsid w:val="006F24AF"/>
    <w:rsid w:val="007048BD"/>
    <w:rsid w:val="00721A0F"/>
    <w:rsid w:val="00727B21"/>
    <w:rsid w:val="007401D7"/>
    <w:rsid w:val="00781C2C"/>
    <w:rsid w:val="007A3203"/>
    <w:rsid w:val="007B655D"/>
    <w:rsid w:val="007C7053"/>
    <w:rsid w:val="007D0F13"/>
    <w:rsid w:val="007D230B"/>
    <w:rsid w:val="007F46A4"/>
    <w:rsid w:val="008D71A2"/>
    <w:rsid w:val="00926966"/>
    <w:rsid w:val="009456FD"/>
    <w:rsid w:val="00974779"/>
    <w:rsid w:val="0098100A"/>
    <w:rsid w:val="009811B3"/>
    <w:rsid w:val="00986D7D"/>
    <w:rsid w:val="0099107A"/>
    <w:rsid w:val="009F216E"/>
    <w:rsid w:val="00A06B87"/>
    <w:rsid w:val="00A64E59"/>
    <w:rsid w:val="00A74054"/>
    <w:rsid w:val="00A801DA"/>
    <w:rsid w:val="00A91236"/>
    <w:rsid w:val="00A927F0"/>
    <w:rsid w:val="00AD18F8"/>
    <w:rsid w:val="00B06FC8"/>
    <w:rsid w:val="00B25AC7"/>
    <w:rsid w:val="00B96806"/>
    <w:rsid w:val="00BD0694"/>
    <w:rsid w:val="00BD7EAF"/>
    <w:rsid w:val="00C1092F"/>
    <w:rsid w:val="00C614D1"/>
    <w:rsid w:val="00C61F31"/>
    <w:rsid w:val="00C62AB4"/>
    <w:rsid w:val="00C83FA5"/>
    <w:rsid w:val="00C9373B"/>
    <w:rsid w:val="00D2754F"/>
    <w:rsid w:val="00D30413"/>
    <w:rsid w:val="00D85301"/>
    <w:rsid w:val="00DA6CC9"/>
    <w:rsid w:val="00DD3C59"/>
    <w:rsid w:val="00DE39D0"/>
    <w:rsid w:val="00E02C54"/>
    <w:rsid w:val="00E63AC2"/>
    <w:rsid w:val="00E710C6"/>
    <w:rsid w:val="00E843B2"/>
    <w:rsid w:val="00E97190"/>
    <w:rsid w:val="00EB77AF"/>
    <w:rsid w:val="00EE4C00"/>
    <w:rsid w:val="00EE4E60"/>
    <w:rsid w:val="00F07261"/>
    <w:rsid w:val="00F1487E"/>
    <w:rsid w:val="00F314B1"/>
    <w:rsid w:val="00F33AA2"/>
    <w:rsid w:val="00F50B22"/>
    <w:rsid w:val="00F52E25"/>
    <w:rsid w:val="00F574E6"/>
    <w:rsid w:val="00F70524"/>
    <w:rsid w:val="00FA3807"/>
    <w:rsid w:val="00FC3D7F"/>
    <w:rsid w:val="00FD1F8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cs-CZ" w:eastAsia="cs-CZ"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D82CE62724DC4CFA97D4B51216F06BE5">
    <w:name w:val="D82CE62724DC4CFA97D4B51216F06BE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activity xmlns="288a5ac0-9afb-4b11-b9ec-865327333699"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483522469C71F442A0ACC2AB9709AB91" ma:contentTypeVersion="15" ma:contentTypeDescription="Vytvoří nový dokument" ma:contentTypeScope="" ma:versionID="a080c3ff337d9211a374f0331e027511">
  <xsd:schema xmlns:xsd="http://www.w3.org/2001/XMLSchema" xmlns:xs="http://www.w3.org/2001/XMLSchema" xmlns:p="http://schemas.microsoft.com/office/2006/metadata/properties" xmlns:ns3="9dd0bc31-246f-47ff-baed-d3ddedb4cf68" xmlns:ns4="288a5ac0-9afb-4b11-b9ec-865327333699" targetNamespace="http://schemas.microsoft.com/office/2006/metadata/properties" ma:root="true" ma:fieldsID="d7381e0b852355881a0bb25805d3ee16" ns3:_="" ns4:_="">
    <xsd:import namespace="9dd0bc31-246f-47ff-baed-d3ddedb4cf68"/>
    <xsd:import namespace="288a5ac0-9afb-4b11-b9ec-865327333699"/>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MediaServiceAutoTags" minOccurs="0"/>
                <xsd:element ref="ns4:MediaServiceLocation" minOccurs="0"/>
                <xsd:element ref="ns4:MediaServiceGenerationTime" minOccurs="0"/>
                <xsd:element ref="ns4:MediaServiceEventHashCode" minOccurs="0"/>
                <xsd:element ref="ns4:MediaServiceOCR" minOccurs="0"/>
                <xsd:element ref="ns4:MediaServiceObjectDetectorVersions" minOccurs="0"/>
                <xsd:element ref="ns4:_activity"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d0bc31-246f-47ff-baed-d3ddedb4cf68"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SharingHintHash" ma:index="10" nillable="true" ma:displayName="Hodnota hash upozornění na sdílení"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88a5ac0-9afb-4b11-b9ec-865327333699"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Length (seconds)"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_activity" ma:index="21" nillable="true" ma:displayName="_activity" ma:hidden="true" ma:internalName="_activity">
      <xsd:simpleType>
        <xsd:restriction base="dms:Note"/>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288a5ac0-9afb-4b11-b9ec-865327333699"/>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501C836-2002-42C5-A501-A92E92ABF3B4}">
  <ds:schemaRefs>
    <ds:schemaRef ds:uri="http://schemas.openxmlformats.org/officeDocument/2006/bibliography"/>
  </ds:schemaRefs>
</ds:datastoreItem>
</file>

<file path=customXml/itemProps4.xml><?xml version="1.0" encoding="utf-8"?>
<ds:datastoreItem xmlns:ds="http://schemas.openxmlformats.org/officeDocument/2006/customXml" ds:itemID="{16DEF030-90F7-49BC-A870-999A3D5A181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d0bc31-246f-47ff-baed-d3ddedb4cf68"/>
    <ds:schemaRef ds:uri="288a5ac0-9afb-4b11-b9ec-86532733369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a57527ba-b13c-462f-a5c5-bde84a6d85e5}"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ZTP_ZP_vzor_250218 preklop O6 11_03_2025</Template>
  <TotalTime>0</TotalTime>
  <Pages>22</Pages>
  <Words>10006</Words>
  <Characters>59042</Characters>
  <Application>Microsoft Office Word</Application>
  <DocSecurity>0</DocSecurity>
  <Lines>492</Lines>
  <Paragraphs>137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ZP_250218</vt:lpstr>
      <vt:lpstr/>
      <vt:lpstr>Titulek 1. úrovně </vt:lpstr>
      <vt:lpstr>    Titulek 2. úrovně</vt:lpstr>
      <vt:lpstr>        Titulek 3. úrovně</vt:lpstr>
    </vt:vector>
  </TitlesOfParts>
  <Manager>Fojta@szdc.cz</Manager>
  <Company>SŽ</Company>
  <LinksUpToDate>false</LinksUpToDate>
  <CharactersWithSpaces>68911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ZP_250218</dc:title>
  <dc:creator>Rapant Jan</dc:creator>
  <cp:lastModifiedBy>Vik Viktor, Ing., Ph.D.</cp:lastModifiedBy>
  <cp:revision>2</cp:revision>
  <cp:lastPrinted>2025-05-12T07:28:00Z</cp:lastPrinted>
  <dcterms:created xsi:type="dcterms:W3CDTF">2025-07-01T11:45:00Z</dcterms:created>
  <dcterms:modified xsi:type="dcterms:W3CDTF">2025-07-01T11:45:00Z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0x010100483522469C71F442A0ACC2AB9709AB91</vt:lpwstr>
  </property>
</Properties>
</file>